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D4A13" w:rsidR="009C3254" w:rsidP="00D83400" w:rsidRDefault="009C3254" w14:paraId="61A3B292" w14:textId="77777777">
      <w:pPr>
        <w:widowControl w:val="0"/>
        <w:tabs>
          <w:tab w:val="left" w:pos="720"/>
        </w:tabs>
        <w:suppressAutoHyphens/>
        <w:autoSpaceDN w:val="0"/>
        <w:spacing w:after="0" w:line="240" w:lineRule="auto"/>
        <w:ind w:left="360"/>
        <w:jc w:val="right"/>
        <w:textAlignment w:val="baseline"/>
        <w:rPr>
          <w:rFonts w:ascii="Times New Roman" w:hAnsi="Times New Roman" w:eastAsia="Lucida Sans Unicode" w:cs="Tahoma"/>
          <w:kern w:val="3"/>
          <w:sz w:val="24"/>
          <w:szCs w:val="24"/>
          <w:lang w:eastAsia="et-EE" w:bidi="et-EE"/>
        </w:rPr>
      </w:pPr>
      <w:r w:rsidRPr="002D4A13">
        <w:rPr>
          <w:rFonts w:ascii="Times New Roman" w:hAnsi="Times New Roman" w:eastAsia="Lucida Sans Unicode" w:cs="Tahoma"/>
          <w:kern w:val="3"/>
          <w:sz w:val="24"/>
          <w:szCs w:val="24"/>
          <w:lang w:eastAsia="et-EE" w:bidi="et-EE"/>
        </w:rPr>
        <w:t>EELNÕU</w:t>
      </w:r>
    </w:p>
    <w:p w:rsidRPr="002D4A13" w:rsidR="009C3254" w:rsidP="00D83400" w:rsidRDefault="00563247" w14:paraId="6006786F" w14:textId="0F60B9A0">
      <w:pPr>
        <w:widowControl w:val="0"/>
        <w:tabs>
          <w:tab w:val="left" w:pos="720"/>
        </w:tabs>
        <w:suppressAutoHyphens/>
        <w:autoSpaceDN w:val="0"/>
        <w:spacing w:after="0" w:line="240" w:lineRule="auto"/>
        <w:ind w:left="360"/>
        <w:jc w:val="right"/>
        <w:textAlignment w:val="baseline"/>
        <w:rPr>
          <w:rFonts w:ascii="Times New Roman" w:hAnsi="Times New Roman" w:eastAsia="Lucida Sans Unicode" w:cs="Tahoma"/>
          <w:kern w:val="3"/>
          <w:sz w:val="24"/>
          <w:szCs w:val="24"/>
          <w:lang w:eastAsia="et-EE" w:bidi="et-EE"/>
        </w:rPr>
      </w:pPr>
      <w:r>
        <w:rPr>
          <w:rFonts w:ascii="Times New Roman" w:hAnsi="Times New Roman" w:eastAsia="Lucida Sans Unicode" w:cs="Tahoma"/>
          <w:kern w:val="3"/>
          <w:sz w:val="24"/>
          <w:szCs w:val="24"/>
          <w:lang w:eastAsia="et-EE" w:bidi="et-EE"/>
        </w:rPr>
        <w:t>17.10</w:t>
      </w:r>
      <w:r w:rsidRPr="002D4A13" w:rsidR="009C3254">
        <w:rPr>
          <w:rFonts w:ascii="Times New Roman" w:hAnsi="Times New Roman" w:eastAsia="Lucida Sans Unicode" w:cs="Tahoma"/>
          <w:kern w:val="3"/>
          <w:sz w:val="24"/>
          <w:szCs w:val="24"/>
          <w:lang w:eastAsia="et-EE" w:bidi="et-EE"/>
        </w:rPr>
        <w:t>.2025</w:t>
      </w:r>
    </w:p>
    <w:p w:rsidRPr="003D54A5" w:rsidR="009C3254" w:rsidP="00D83400" w:rsidRDefault="009C3254" w14:paraId="09FCD400" w14:textId="77777777">
      <w:pPr>
        <w:widowControl w:val="0"/>
        <w:suppressAutoHyphens/>
        <w:autoSpaceDN w:val="0"/>
        <w:spacing w:after="0" w:line="240" w:lineRule="auto"/>
        <w:jc w:val="center"/>
        <w:textAlignment w:val="baseline"/>
        <w:rPr>
          <w:rFonts w:ascii="Times New Roman" w:hAnsi="Times New Roman" w:eastAsia="Lucida Sans Unicode" w:cs="Tahoma"/>
          <w:b/>
          <w:kern w:val="3"/>
          <w:lang w:eastAsia="et-EE" w:bidi="et-EE"/>
        </w:rPr>
      </w:pPr>
    </w:p>
    <w:p w:rsidRPr="002D4A13" w:rsidR="009C3254" w:rsidP="00D83400" w:rsidRDefault="009C3254" w14:paraId="435DC111" w14:textId="77777777">
      <w:pPr>
        <w:widowControl w:val="0"/>
        <w:suppressAutoHyphens/>
        <w:autoSpaceDN w:val="0"/>
        <w:spacing w:after="0" w:line="240" w:lineRule="auto"/>
        <w:jc w:val="center"/>
        <w:textAlignment w:val="baseline"/>
        <w:rPr>
          <w:rFonts w:ascii="Times New Roman" w:hAnsi="Times New Roman" w:eastAsia="Lucida Sans Unicode" w:cs="Tahoma"/>
          <w:b/>
          <w:kern w:val="3"/>
          <w:sz w:val="32"/>
          <w:szCs w:val="32"/>
          <w:lang w:eastAsia="et-EE" w:bidi="et-EE"/>
        </w:rPr>
      </w:pPr>
      <w:r w:rsidRPr="002D4A13">
        <w:rPr>
          <w:rFonts w:ascii="Times New Roman" w:hAnsi="Times New Roman" w:eastAsia="Lucida Sans Unicode" w:cs="Tahoma"/>
          <w:b/>
          <w:kern w:val="3"/>
          <w:sz w:val="32"/>
          <w:szCs w:val="32"/>
          <w:lang w:eastAsia="et-EE" w:bidi="et-EE"/>
        </w:rPr>
        <w:t>Atmosfääriõhu kaitse seaduse muutmise seadus</w:t>
      </w:r>
    </w:p>
    <w:p w:rsidRPr="003D54A5" w:rsidR="009C3254" w:rsidP="00D83400" w:rsidRDefault="009C3254" w14:paraId="54199FAB" w14:textId="77777777">
      <w:pPr>
        <w:widowControl w:val="0"/>
        <w:suppressAutoHyphens/>
        <w:autoSpaceDN w:val="0"/>
        <w:spacing w:after="0" w:line="240" w:lineRule="auto"/>
        <w:jc w:val="center"/>
        <w:textAlignment w:val="baseline"/>
        <w:rPr>
          <w:rFonts w:ascii="Times New Roman" w:hAnsi="Times New Roman" w:eastAsia="Lucida Sans Unicode" w:cs="Tahoma"/>
          <w:b/>
          <w:kern w:val="3"/>
          <w:lang w:eastAsia="et-EE" w:bidi="et-EE"/>
        </w:rPr>
      </w:pPr>
    </w:p>
    <w:p w:rsidR="00AC328A" w:rsidP="00AC328A" w:rsidRDefault="00AC328A" w14:paraId="088219F9" w14:textId="77777777">
      <w:pPr>
        <w:widowControl w:val="0"/>
        <w:suppressAutoHyphens/>
        <w:autoSpaceDN w:val="0"/>
        <w:spacing w:after="0" w:line="240" w:lineRule="auto"/>
        <w:jc w:val="both"/>
        <w:textAlignment w:val="baseline"/>
        <w:rPr>
          <w:rFonts w:ascii="Times New Roman" w:hAnsi="Times New Roman" w:eastAsia="Lucida Sans Unicode" w:cs="Times New Roman"/>
          <w:kern w:val="3"/>
          <w:sz w:val="24"/>
          <w:szCs w:val="24"/>
          <w:lang w:eastAsia="et-EE" w:bidi="et-EE"/>
        </w:rPr>
      </w:pPr>
      <w:r w:rsidRPr="00C62047">
        <w:rPr>
          <w:rFonts w:ascii="Times New Roman" w:hAnsi="Times New Roman" w:eastAsia="Lucida Sans Unicode" w:cs="Times New Roman"/>
          <w:b/>
          <w:kern w:val="3"/>
          <w:sz w:val="24"/>
          <w:szCs w:val="24"/>
          <w:lang w:eastAsia="et-EE" w:bidi="et-EE"/>
        </w:rPr>
        <w:t>§ 1.</w:t>
      </w:r>
      <w:r w:rsidRPr="00C62047">
        <w:rPr>
          <w:rFonts w:ascii="Times New Roman" w:hAnsi="Times New Roman" w:eastAsia="Lucida Sans Unicode" w:cs="Times New Roman"/>
          <w:kern w:val="3"/>
          <w:sz w:val="24"/>
          <w:szCs w:val="24"/>
          <w:lang w:eastAsia="et-EE" w:bidi="et-EE"/>
        </w:rPr>
        <w:t xml:space="preserve"> </w:t>
      </w:r>
      <w:r w:rsidRPr="002D4A13">
        <w:rPr>
          <w:rFonts w:ascii="Times New Roman" w:hAnsi="Times New Roman" w:eastAsia="Lucida Sans Unicode" w:cs="Times New Roman"/>
          <w:b/>
          <w:bCs/>
          <w:kern w:val="3"/>
          <w:sz w:val="24"/>
          <w:szCs w:val="24"/>
          <w:lang w:eastAsia="et-EE" w:bidi="et-EE"/>
        </w:rPr>
        <w:t>Atmosfääriõhu kaitse seaduse muutmine</w:t>
      </w:r>
    </w:p>
    <w:p w:rsidR="00AC328A" w:rsidP="00AC328A" w:rsidRDefault="00AC328A" w14:paraId="022B27D9" w14:textId="77777777">
      <w:pPr>
        <w:widowControl w:val="0"/>
        <w:suppressAutoHyphens/>
        <w:autoSpaceDN w:val="0"/>
        <w:spacing w:after="0" w:line="240" w:lineRule="auto"/>
        <w:jc w:val="both"/>
        <w:textAlignment w:val="baseline"/>
        <w:rPr>
          <w:rFonts w:ascii="Times New Roman" w:hAnsi="Times New Roman" w:eastAsia="Lucida Sans Unicode" w:cs="Times New Roman"/>
          <w:kern w:val="3"/>
          <w:sz w:val="24"/>
          <w:szCs w:val="24"/>
          <w:lang w:eastAsia="et-EE" w:bidi="et-EE"/>
        </w:rPr>
      </w:pPr>
    </w:p>
    <w:p w:rsidRPr="00C62047" w:rsidR="00AC328A" w:rsidP="00AC328A" w:rsidRDefault="00AC328A" w14:paraId="4CA460C2" w14:textId="77777777">
      <w:pPr>
        <w:widowControl w:val="0"/>
        <w:suppressAutoHyphens/>
        <w:autoSpaceDN w:val="0"/>
        <w:spacing w:after="0" w:line="240" w:lineRule="auto"/>
        <w:jc w:val="both"/>
        <w:textAlignment w:val="baseline"/>
        <w:rPr>
          <w:rFonts w:ascii="Times New Roman" w:hAnsi="Times New Roman" w:eastAsia="Lucida Sans Unicode" w:cs="Times New Roman"/>
          <w:kern w:val="3"/>
          <w:sz w:val="24"/>
          <w:szCs w:val="24"/>
          <w:lang w:eastAsia="et-EE" w:bidi="et-EE"/>
        </w:rPr>
      </w:pPr>
      <w:r w:rsidRPr="002D4A13">
        <w:rPr>
          <w:rFonts w:ascii="Times New Roman" w:hAnsi="Times New Roman" w:eastAsia="Lucida Sans Unicode" w:cs="Times New Roman"/>
          <w:kern w:val="3"/>
          <w:sz w:val="24"/>
          <w:szCs w:val="24"/>
          <w:lang w:eastAsia="et-EE" w:bidi="et-EE"/>
        </w:rPr>
        <w:t>Atmosfääriõhu kaitse seaduses tehakse järgmised muudatused</w:t>
      </w:r>
      <w:r>
        <w:rPr>
          <w:rFonts w:ascii="Times New Roman" w:hAnsi="Times New Roman" w:eastAsia="Lucida Sans Unicode" w:cs="Times New Roman"/>
          <w:kern w:val="3"/>
          <w:sz w:val="24"/>
          <w:szCs w:val="24"/>
          <w:lang w:eastAsia="et-EE" w:bidi="et-EE"/>
        </w:rPr>
        <w:t>:</w:t>
      </w:r>
    </w:p>
    <w:p w:rsidRPr="00C62047" w:rsidR="00AC328A" w:rsidP="00AC328A" w:rsidRDefault="00AC328A" w14:paraId="5920E3C5" w14:textId="77777777">
      <w:pPr>
        <w:widowControl w:val="0"/>
        <w:suppressAutoHyphens/>
        <w:autoSpaceDN w:val="0"/>
        <w:spacing w:after="0" w:line="240" w:lineRule="auto"/>
        <w:jc w:val="both"/>
        <w:textAlignment w:val="baseline"/>
        <w:rPr>
          <w:rFonts w:ascii="Times New Roman" w:hAnsi="Times New Roman" w:eastAsia="Lucida Sans Unicode" w:cs="Times New Roman"/>
          <w:kern w:val="3"/>
          <w:sz w:val="24"/>
          <w:szCs w:val="24"/>
          <w:lang w:eastAsia="et-EE" w:bidi="et-EE"/>
        </w:rPr>
      </w:pPr>
    </w:p>
    <w:p w:rsidR="00AC328A" w:rsidP="00AC328A" w:rsidRDefault="00AC328A" w14:paraId="5DCEDF9F" w14:textId="77777777" w14:noSpellErr="1">
      <w:pPr>
        <w:pStyle w:val="Loendilik"/>
        <w:numPr>
          <w:ilvl w:val="0"/>
          <w:numId w:val="1"/>
        </w:numPr>
        <w:spacing w:after="0" w:line="240" w:lineRule="auto"/>
        <w:ind w:left="357" w:hanging="357"/>
        <w:jc w:val="both"/>
        <w:rPr>
          <w:rFonts w:ascii="Times New Roman" w:hAnsi="Times New Roman" w:cs="Times New Roman"/>
          <w:sz w:val="24"/>
          <w:szCs w:val="24"/>
        </w:rPr>
      </w:pPr>
      <w:commentRangeStart w:id="2139860721"/>
      <w:r w:rsidRPr="37BC4C14" w:rsidR="00AC328A">
        <w:rPr>
          <w:rFonts w:ascii="Times New Roman" w:hAnsi="Times New Roman" w:cs="Times New Roman"/>
          <w:sz w:val="24"/>
          <w:szCs w:val="24"/>
        </w:rPr>
        <w:t>seaduses asendatakse</w:t>
      </w:r>
      <w:r w:rsidRPr="37BC4C14" w:rsidR="00AC328A">
        <w:rPr>
          <w:rFonts w:ascii="Times New Roman" w:hAnsi="Times New Roman" w:cs="Times New Roman"/>
          <w:sz w:val="24"/>
          <w:szCs w:val="24"/>
        </w:rPr>
        <w:t xml:space="preserve"> läbivalt</w:t>
      </w:r>
      <w:r w:rsidRPr="37BC4C14" w:rsidR="00AC328A">
        <w:rPr>
          <w:rFonts w:ascii="Times New Roman" w:hAnsi="Times New Roman" w:cs="Times New Roman"/>
          <w:sz w:val="24"/>
          <w:szCs w:val="24"/>
        </w:rPr>
        <w:t xml:space="preserve"> sõna „indikaatormõõtmised“ sõnadega „pistelised mõõtmised“ vastavas käändes;</w:t>
      </w:r>
      <w:commentRangeEnd w:id="2139860721"/>
      <w:r>
        <w:rPr>
          <w:rStyle w:val="CommentReference"/>
        </w:rPr>
        <w:commentReference w:id="2139860721"/>
      </w:r>
    </w:p>
    <w:p w:rsidR="00AC328A" w:rsidP="00AC328A" w:rsidRDefault="00AC328A" w14:paraId="6465B58B" w14:textId="77777777">
      <w:pPr>
        <w:spacing w:after="0" w:line="240" w:lineRule="auto"/>
        <w:jc w:val="both"/>
        <w:rPr>
          <w:rFonts w:ascii="Times New Roman" w:hAnsi="Times New Roman" w:cs="Times New Roman"/>
          <w:sz w:val="24"/>
          <w:szCs w:val="24"/>
        </w:rPr>
      </w:pPr>
    </w:p>
    <w:p w:rsidRPr="00EF25C3" w:rsidR="00AC328A" w:rsidP="00AC328A" w:rsidRDefault="00AC328A" w14:paraId="2CF28D15" w14:textId="77777777">
      <w:pPr>
        <w:pStyle w:val="Loendilik"/>
        <w:numPr>
          <w:ilvl w:val="0"/>
          <w:numId w:val="1"/>
        </w:num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 xml:space="preserve">seaduses asendatakse läbivalt tekstiosa „elanikkonna tundlikud rühmad“ tekstiosaga „tundlik elanikkond ja haavatavad rühmad“ vastavas käändes; </w:t>
      </w:r>
    </w:p>
    <w:p w:rsidRPr="00A21983" w:rsidR="00AC328A" w:rsidP="00AC328A" w:rsidRDefault="00AC328A" w14:paraId="701B3492" w14:textId="77777777">
      <w:pPr>
        <w:spacing w:after="0" w:line="240" w:lineRule="auto"/>
        <w:jc w:val="both"/>
        <w:rPr>
          <w:rFonts w:ascii="Times New Roman" w:hAnsi="Times New Roman" w:cs="Times New Roman"/>
          <w:sz w:val="24"/>
          <w:szCs w:val="24"/>
        </w:rPr>
      </w:pPr>
    </w:p>
    <w:p w:rsidRPr="00BC64C1" w:rsidR="00AC328A" w:rsidP="00AC328A" w:rsidRDefault="00AC328A" w14:paraId="5EBCABFD" w14:textId="77777777">
      <w:pPr>
        <w:pStyle w:val="Loendilik"/>
        <w:numPr>
          <w:ilvl w:val="0"/>
          <w:numId w:val="1"/>
        </w:numPr>
        <w:spacing w:after="0" w:line="240" w:lineRule="auto"/>
        <w:jc w:val="both"/>
        <w:rPr>
          <w:rFonts w:ascii="Times New Roman" w:hAnsi="Times New Roman" w:cs="Times New Roman"/>
          <w:sz w:val="24"/>
          <w:szCs w:val="24"/>
        </w:rPr>
      </w:pPr>
      <w:r w:rsidRPr="00BC64C1">
        <w:rPr>
          <w:rFonts w:ascii="Times New Roman" w:hAnsi="Times New Roman" w:cs="Times New Roman"/>
          <w:sz w:val="24"/>
          <w:szCs w:val="24"/>
        </w:rPr>
        <w:t>seadust täiendatakse §-ga 3</w:t>
      </w:r>
      <w:r w:rsidRPr="00BC64C1">
        <w:rPr>
          <w:rFonts w:ascii="Times New Roman" w:hAnsi="Times New Roman" w:cs="Times New Roman"/>
          <w:sz w:val="24"/>
          <w:szCs w:val="24"/>
          <w:vertAlign w:val="superscript"/>
        </w:rPr>
        <w:t>1</w:t>
      </w:r>
      <w:r w:rsidRPr="00BC64C1">
        <w:rPr>
          <w:rFonts w:ascii="Times New Roman" w:hAnsi="Times New Roman" w:cs="Times New Roman"/>
          <w:sz w:val="24"/>
          <w:szCs w:val="24"/>
        </w:rPr>
        <w:t xml:space="preserve"> järgmises sõnastuses:</w:t>
      </w:r>
    </w:p>
    <w:p w:rsidR="00AC328A" w:rsidP="00AC328A" w:rsidRDefault="00AC328A" w14:paraId="071EF8EF" w14:textId="77777777">
      <w:pPr>
        <w:spacing w:after="0" w:line="240" w:lineRule="auto"/>
        <w:jc w:val="both"/>
        <w:rPr>
          <w:rFonts w:ascii="Times New Roman" w:hAnsi="Times New Roman" w:cs="Times New Roman"/>
          <w:sz w:val="24"/>
          <w:szCs w:val="24"/>
        </w:rPr>
      </w:pPr>
      <w:r w:rsidRPr="00C62047">
        <w:rPr>
          <w:rFonts w:ascii="Times New Roman" w:hAnsi="Times New Roman" w:cs="Times New Roman"/>
          <w:sz w:val="24"/>
          <w:szCs w:val="24"/>
        </w:rPr>
        <w:t>„</w:t>
      </w:r>
      <w:r>
        <w:rPr>
          <w:rFonts w:ascii="Times New Roman" w:hAnsi="Times New Roman" w:cs="Times New Roman"/>
          <w:b/>
          <w:bCs/>
          <w:sz w:val="24"/>
          <w:szCs w:val="24"/>
        </w:rPr>
        <w:t>§ 3</w:t>
      </w:r>
      <w:r>
        <w:rPr>
          <w:rFonts w:ascii="Times New Roman" w:hAnsi="Times New Roman" w:cs="Times New Roman"/>
          <w:b/>
          <w:bCs/>
          <w:sz w:val="24"/>
          <w:szCs w:val="24"/>
          <w:vertAlign w:val="superscript"/>
        </w:rPr>
        <w:t>1</w:t>
      </w:r>
      <w:r>
        <w:rPr>
          <w:rFonts w:ascii="Times New Roman" w:hAnsi="Times New Roman" w:cs="Times New Roman"/>
          <w:b/>
          <w:bCs/>
          <w:sz w:val="24"/>
          <w:szCs w:val="24"/>
        </w:rPr>
        <w:t>. Õhukvaliteedi normid</w:t>
      </w:r>
    </w:p>
    <w:p w:rsidR="00AC328A" w:rsidP="00AC328A" w:rsidRDefault="00AC328A" w14:paraId="4A408B24"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00AC328A" w:rsidP="00AC328A" w:rsidRDefault="00AC328A" w14:paraId="2926C543"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 xml:space="preserve">Õhukvaliteedi normid on </w:t>
      </w:r>
      <w:r>
        <w:rPr>
          <w:rFonts w:ascii="Times New Roman" w:hAnsi="Times New Roman" w:eastAsia="Times New Roman" w:cs="Times New Roman"/>
          <w:color w:val="000000"/>
          <w:kern w:val="0"/>
          <w:sz w:val="24"/>
          <w:szCs w:val="24"/>
          <w:lang w:eastAsia="et-EE"/>
          <w14:ligatures w14:val="none"/>
        </w:rPr>
        <w:t xml:space="preserve">õhukvaliteedi </w:t>
      </w:r>
      <w:r w:rsidRPr="00C62047">
        <w:rPr>
          <w:rFonts w:ascii="Times New Roman" w:hAnsi="Times New Roman" w:eastAsia="Times New Roman" w:cs="Times New Roman"/>
          <w:color w:val="000000"/>
          <w:kern w:val="0"/>
          <w:sz w:val="24"/>
          <w:szCs w:val="24"/>
          <w:lang w:eastAsia="et-EE"/>
          <w14:ligatures w14:val="none"/>
        </w:rPr>
        <w:t>piirväärtused, sihtväärtused, keskmise kokkupuute vähendamise kohustused, keskmise kokkupuutetaseme eesmärgid, kriitilised tasemed, häiretasemed, teavitamistasemed ja pikaajalised eesmärgid.“;</w:t>
      </w:r>
    </w:p>
    <w:p w:rsidR="00AC328A" w:rsidP="00AC328A" w:rsidRDefault="00AC328A" w14:paraId="4F6A655E"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BC64C1" w:rsidR="00AC328A" w:rsidP="00AC328A" w:rsidRDefault="00AC328A" w14:paraId="3FBFB2AC"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BC64C1">
        <w:rPr>
          <w:rFonts w:ascii="Times New Roman" w:hAnsi="Times New Roman" w:eastAsia="Times New Roman" w:cs="Times New Roman"/>
          <w:color w:val="000000"/>
          <w:kern w:val="0"/>
          <w:sz w:val="24"/>
          <w:szCs w:val="24"/>
          <w:lang w:eastAsia="et-EE"/>
          <w14:ligatures w14:val="none"/>
        </w:rPr>
        <w:t>seadust täiendatakse §-ga 4</w:t>
      </w:r>
      <w:r w:rsidRPr="00BC64C1">
        <w:rPr>
          <w:rFonts w:ascii="Times New Roman" w:hAnsi="Times New Roman" w:eastAsia="Times New Roman" w:cs="Times New Roman"/>
          <w:color w:val="000000"/>
          <w:kern w:val="0"/>
          <w:sz w:val="24"/>
          <w:szCs w:val="24"/>
          <w:vertAlign w:val="superscript"/>
          <w:lang w:eastAsia="et-EE"/>
          <w14:ligatures w14:val="none"/>
        </w:rPr>
        <w:t>2</w:t>
      </w:r>
      <w:r w:rsidRPr="00BC64C1">
        <w:rPr>
          <w:rFonts w:ascii="Times New Roman" w:hAnsi="Times New Roman" w:eastAsia="Times New Roman" w:cs="Times New Roman"/>
          <w:color w:val="000000"/>
          <w:kern w:val="0"/>
          <w:sz w:val="24"/>
          <w:szCs w:val="24"/>
          <w:lang w:eastAsia="et-EE"/>
          <w14:ligatures w14:val="none"/>
        </w:rPr>
        <w:t xml:space="preserve"> järgmises sõnastuses:</w:t>
      </w:r>
    </w:p>
    <w:p w:rsidR="00AC328A" w:rsidP="00AC328A" w:rsidRDefault="00AC328A" w14:paraId="38363D10"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w:t>
      </w:r>
      <w:r w:rsidRPr="00C62047">
        <w:rPr>
          <w:rFonts w:ascii="Times New Roman" w:hAnsi="Times New Roman" w:eastAsia="Times New Roman" w:cs="Times New Roman"/>
          <w:b/>
          <w:bCs/>
          <w:color w:val="000000"/>
          <w:kern w:val="0"/>
          <w:sz w:val="24"/>
          <w:szCs w:val="24"/>
          <w:lang w:eastAsia="et-EE"/>
          <w14:ligatures w14:val="none"/>
        </w:rPr>
        <w:t>§</w:t>
      </w:r>
      <w:r>
        <w:rPr>
          <w:rFonts w:ascii="Times New Roman" w:hAnsi="Times New Roman" w:eastAsia="Times New Roman" w:cs="Times New Roman"/>
          <w:b/>
          <w:bCs/>
          <w:color w:val="000000"/>
          <w:kern w:val="0"/>
          <w:sz w:val="24"/>
          <w:szCs w:val="24"/>
          <w:lang w:eastAsia="et-EE"/>
          <w14:ligatures w14:val="none"/>
        </w:rPr>
        <w:t xml:space="preserve"> </w:t>
      </w:r>
      <w:r w:rsidRPr="00C62047">
        <w:rPr>
          <w:rFonts w:ascii="Times New Roman" w:hAnsi="Times New Roman" w:eastAsia="Times New Roman" w:cs="Times New Roman"/>
          <w:b/>
          <w:bCs/>
          <w:color w:val="000000"/>
          <w:kern w:val="0"/>
          <w:sz w:val="24"/>
          <w:szCs w:val="24"/>
          <w:lang w:eastAsia="et-EE"/>
          <w14:ligatures w14:val="none"/>
        </w:rPr>
        <w:t>4</w:t>
      </w:r>
      <w:r w:rsidRPr="00C62047">
        <w:rPr>
          <w:rFonts w:ascii="Times New Roman" w:hAnsi="Times New Roman" w:eastAsia="Times New Roman" w:cs="Times New Roman"/>
          <w:b/>
          <w:bCs/>
          <w:color w:val="000000"/>
          <w:kern w:val="0"/>
          <w:sz w:val="24"/>
          <w:szCs w:val="24"/>
          <w:vertAlign w:val="superscript"/>
          <w:lang w:eastAsia="et-EE"/>
          <w14:ligatures w14:val="none"/>
        </w:rPr>
        <w:t>2</w:t>
      </w:r>
      <w:r>
        <w:rPr>
          <w:rFonts w:ascii="Times New Roman" w:hAnsi="Times New Roman" w:eastAsia="Times New Roman" w:cs="Times New Roman"/>
          <w:b/>
          <w:bCs/>
          <w:color w:val="000000"/>
          <w:kern w:val="0"/>
          <w:sz w:val="24"/>
          <w:szCs w:val="24"/>
          <w:lang w:eastAsia="et-EE"/>
          <w14:ligatures w14:val="none"/>
        </w:rPr>
        <w:t>.</w:t>
      </w:r>
      <w:r w:rsidRPr="00C62047">
        <w:rPr>
          <w:rFonts w:ascii="Times New Roman" w:hAnsi="Times New Roman" w:eastAsia="Times New Roman" w:cs="Times New Roman"/>
          <w:b/>
          <w:bCs/>
          <w:color w:val="000000"/>
          <w:kern w:val="0"/>
          <w:sz w:val="24"/>
          <w:szCs w:val="24"/>
          <w:lang w:eastAsia="et-EE"/>
          <w14:ligatures w14:val="none"/>
        </w:rPr>
        <w:t xml:space="preserve"> Suure õhusaastega alad</w:t>
      </w:r>
    </w:p>
    <w:p w:rsidRPr="00C62047" w:rsidR="00AC328A" w:rsidP="00AC328A" w:rsidRDefault="00AC328A" w14:paraId="13D15AB8"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p>
    <w:p w:rsidR="00AC328A" w:rsidP="00AC328A" w:rsidRDefault="00AC328A" w14:paraId="6191F865" w14:textId="3B54DA28">
      <w:pPr>
        <w:spacing w:after="0" w:line="240" w:lineRule="auto"/>
        <w:jc w:val="both"/>
        <w:rPr>
          <w:rFonts w:ascii="Times New Roman" w:hAnsi="Times New Roman" w:cs="Times New Roman"/>
          <w:sz w:val="24"/>
          <w:szCs w:val="24"/>
        </w:rPr>
      </w:pPr>
      <w:r w:rsidRPr="00C62047">
        <w:rPr>
          <w:rFonts w:ascii="Times New Roman" w:hAnsi="Times New Roman" w:eastAsia="Times New Roman" w:cs="Times New Roman"/>
          <w:color w:val="000000"/>
          <w:kern w:val="0"/>
          <w:sz w:val="24"/>
          <w:szCs w:val="24"/>
          <w:lang w:eastAsia="et-EE"/>
          <w14:ligatures w14:val="none"/>
        </w:rPr>
        <w:t>Suure õhusaastega alad on</w:t>
      </w:r>
      <w:r>
        <w:rPr>
          <w:rFonts w:ascii="Times New Roman" w:hAnsi="Times New Roman" w:eastAsia="Times New Roman" w:cs="Times New Roman"/>
          <w:color w:val="000000"/>
          <w:kern w:val="0"/>
          <w:sz w:val="24"/>
          <w:szCs w:val="24"/>
          <w:lang w:eastAsia="et-EE"/>
          <w14:ligatures w14:val="none"/>
        </w:rPr>
        <w:t xml:space="preserve"> sellised kohad õhukvaliteedi piirkonnas,</w:t>
      </w:r>
      <w:r w:rsidRPr="00C62047">
        <w:rPr>
          <w:rFonts w:ascii="Times New Roman" w:hAnsi="Times New Roman" w:eastAsia="Times New Roman" w:cs="Times New Roman"/>
          <w:color w:val="000000"/>
          <w:kern w:val="0"/>
          <w:sz w:val="24"/>
          <w:szCs w:val="24"/>
          <w:lang w:eastAsia="et-EE"/>
          <w14:ligatures w14:val="none"/>
        </w:rPr>
        <w:t xml:space="preserve"> kus esineb kõige rohkem saasteaineid, millega elanikkond võib piir</w:t>
      </w:r>
      <w:r>
        <w:rPr>
          <w:rFonts w:ascii="Times New Roman" w:hAnsi="Times New Roman" w:eastAsia="Times New Roman" w:cs="Times New Roman"/>
          <w:color w:val="000000"/>
          <w:kern w:val="0"/>
          <w:sz w:val="24"/>
          <w:szCs w:val="24"/>
          <w:lang w:eastAsia="et-EE"/>
          <w14:ligatures w14:val="none"/>
        </w:rPr>
        <w:t>- või siht</w:t>
      </w:r>
      <w:r w:rsidRPr="00C62047">
        <w:rPr>
          <w:rFonts w:ascii="Times New Roman" w:hAnsi="Times New Roman" w:eastAsia="Times New Roman" w:cs="Times New Roman"/>
          <w:color w:val="000000"/>
          <w:kern w:val="0"/>
          <w:sz w:val="24"/>
          <w:szCs w:val="24"/>
          <w:lang w:eastAsia="et-EE"/>
          <w14:ligatures w14:val="none"/>
        </w:rPr>
        <w:t xml:space="preserve">väärtuste keskmistamisaja </w:t>
      </w:r>
      <w:r w:rsidRPr="00E015AB">
        <w:rPr>
          <w:rFonts w:ascii="Times New Roman" w:hAnsi="Times New Roman" w:eastAsia="Times New Roman" w:cs="Times New Roman"/>
          <w:color w:val="000000"/>
          <w:kern w:val="0"/>
          <w:sz w:val="24"/>
          <w:szCs w:val="24"/>
          <w:lang w:eastAsia="et-EE"/>
          <w14:ligatures w14:val="none"/>
        </w:rPr>
        <w:t>suhtes</w:t>
      </w:r>
      <w:r w:rsidRPr="00C62047">
        <w:rPr>
          <w:rFonts w:ascii="Times New Roman" w:hAnsi="Times New Roman" w:eastAsia="Times New Roman" w:cs="Times New Roman"/>
          <w:color w:val="000000"/>
          <w:kern w:val="0"/>
          <w:sz w:val="24"/>
          <w:szCs w:val="24"/>
          <w:lang w:eastAsia="et-EE"/>
          <w14:ligatures w14:val="none"/>
        </w:rPr>
        <w:t xml:space="preserve"> olulise ajavahemiku jooksul tõenäoliselt otse või kaud</w:t>
      </w:r>
      <w:r>
        <w:rPr>
          <w:rFonts w:ascii="Times New Roman" w:hAnsi="Times New Roman" w:eastAsia="Times New Roman" w:cs="Times New Roman"/>
          <w:color w:val="000000"/>
          <w:kern w:val="0"/>
          <w:sz w:val="24"/>
          <w:szCs w:val="24"/>
          <w:lang w:eastAsia="et-EE"/>
          <w14:ligatures w14:val="none"/>
        </w:rPr>
        <w:t>e</w:t>
      </w:r>
      <w:r w:rsidRPr="00C62047">
        <w:rPr>
          <w:rFonts w:ascii="Times New Roman" w:hAnsi="Times New Roman" w:eastAsia="Times New Roman" w:cs="Times New Roman"/>
          <w:color w:val="000000"/>
          <w:kern w:val="0"/>
          <w:sz w:val="24"/>
          <w:szCs w:val="24"/>
          <w:lang w:eastAsia="et-EE"/>
          <w14:ligatures w14:val="none"/>
        </w:rPr>
        <w:t xml:space="preserve"> kokku puutuda, sealhulgas kohad, kus saastetaset mõjutavad </w:t>
      </w:r>
      <w:r w:rsidRPr="00E015AB">
        <w:rPr>
          <w:rFonts w:ascii="Times New Roman" w:hAnsi="Times New Roman" w:eastAsia="Times New Roman" w:cs="Times New Roman"/>
          <w:color w:val="000000"/>
          <w:kern w:val="0"/>
          <w:sz w:val="24"/>
          <w:szCs w:val="24"/>
          <w:lang w:eastAsia="et-EE"/>
          <w14:ligatures w14:val="none"/>
        </w:rPr>
        <w:t>tugevalt</w:t>
      </w:r>
      <w:r w:rsidRPr="00C62047">
        <w:rPr>
          <w:rFonts w:ascii="Times New Roman" w:hAnsi="Times New Roman" w:eastAsia="Times New Roman" w:cs="Times New Roman"/>
          <w:color w:val="000000"/>
          <w:kern w:val="0"/>
          <w:sz w:val="24"/>
          <w:szCs w:val="24"/>
          <w:lang w:eastAsia="et-EE"/>
          <w14:ligatures w14:val="none"/>
        </w:rPr>
        <w:t xml:space="preserve"> suurtest </w:t>
      </w:r>
      <w:r w:rsidR="009D3756">
        <w:rPr>
          <w:rFonts w:ascii="Times New Roman" w:hAnsi="Times New Roman" w:eastAsia="Times New Roman" w:cs="Times New Roman"/>
          <w:color w:val="000000"/>
          <w:kern w:val="0"/>
          <w:sz w:val="24"/>
          <w:szCs w:val="24"/>
          <w:lang w:eastAsia="et-EE"/>
          <w14:ligatures w14:val="none"/>
        </w:rPr>
        <w:t>heite</w:t>
      </w:r>
      <w:r w:rsidRPr="00C62047">
        <w:rPr>
          <w:rFonts w:ascii="Times New Roman" w:hAnsi="Times New Roman" w:eastAsia="Times New Roman" w:cs="Times New Roman"/>
          <w:color w:val="000000"/>
          <w:kern w:val="0"/>
          <w:sz w:val="24"/>
          <w:szCs w:val="24"/>
          <w:lang w:eastAsia="et-EE"/>
          <w14:ligatures w14:val="none"/>
        </w:rPr>
        <w:t>allikatest</w:t>
      </w:r>
      <w:r>
        <w:rPr>
          <w:rFonts w:ascii="Times New Roman" w:hAnsi="Times New Roman" w:eastAsia="Times New Roman" w:cs="Times New Roman"/>
          <w:color w:val="000000"/>
          <w:kern w:val="0"/>
          <w:sz w:val="24"/>
          <w:szCs w:val="24"/>
          <w:lang w:eastAsia="et-EE"/>
          <w14:ligatures w14:val="none"/>
        </w:rPr>
        <w:t xml:space="preserve"> väljutatavad</w:t>
      </w:r>
      <w:r w:rsidRPr="00C62047">
        <w:rPr>
          <w:rFonts w:ascii="Times New Roman" w:hAnsi="Times New Roman" w:eastAsia="Times New Roman" w:cs="Times New Roman"/>
          <w:color w:val="000000"/>
          <w:kern w:val="0"/>
          <w:sz w:val="24"/>
          <w:szCs w:val="24"/>
          <w:lang w:eastAsia="et-EE"/>
          <w14:ligatures w14:val="none"/>
        </w:rPr>
        <w:t xml:space="preserve"> heitkogused</w:t>
      </w:r>
      <w:r>
        <w:rPr>
          <w:rFonts w:ascii="Times New Roman" w:hAnsi="Times New Roman" w:cs="Times New Roman"/>
          <w:sz w:val="24"/>
          <w:szCs w:val="24"/>
        </w:rPr>
        <w:t>.</w:t>
      </w:r>
      <w:r w:rsidRPr="001A40E0">
        <w:rPr>
          <w:rFonts w:ascii="Times New Roman" w:hAnsi="Times New Roman" w:cs="Times New Roman"/>
          <w:sz w:val="24"/>
          <w:szCs w:val="24"/>
        </w:rPr>
        <w:t>“;</w:t>
      </w:r>
    </w:p>
    <w:p w:rsidRPr="00C62047" w:rsidR="00AC328A" w:rsidP="00AC328A" w:rsidRDefault="00AC328A" w14:paraId="37F31355"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3D527F" w:rsidR="00AC328A" w:rsidP="00AC328A" w:rsidRDefault="00AC328A" w14:paraId="03397927" w14:textId="77777777">
      <w:pPr>
        <w:pStyle w:val="Loendilik"/>
        <w:numPr>
          <w:ilvl w:val="0"/>
          <w:numId w:val="1"/>
        </w:numPr>
        <w:spacing w:after="0" w:line="240" w:lineRule="auto"/>
        <w:jc w:val="both"/>
        <w:rPr>
          <w:rFonts w:ascii="Times New Roman" w:hAnsi="Times New Roman" w:cs="Times New Roman"/>
          <w:sz w:val="24"/>
          <w:szCs w:val="24"/>
        </w:rPr>
      </w:pPr>
      <w:r w:rsidRPr="003D527F">
        <w:rPr>
          <w:rFonts w:ascii="Times New Roman" w:hAnsi="Times New Roman" w:cs="Times New Roman"/>
          <w:sz w:val="24"/>
          <w:szCs w:val="24"/>
        </w:rPr>
        <w:t>paragrahvi 10 lõige 2 muudetakse ja sõnastatakse järgmiselt:</w:t>
      </w:r>
    </w:p>
    <w:p w:rsidR="00AC328A" w:rsidP="00AC328A" w:rsidRDefault="00AC328A" w14:paraId="4EE97567"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21983">
        <w:rPr>
          <w:rFonts w:ascii="Times New Roman" w:hAnsi="Times New Roman" w:cs="Times New Roman"/>
          <w:sz w:val="24"/>
          <w:szCs w:val="24"/>
        </w:rPr>
        <w:t xml:space="preserve">Kui saasteaine kohta on käesoleva seaduse § 47 lõigete 1 ja 2 alusel lisaks õhukvaliteedi piirväärtusele </w:t>
      </w:r>
      <w:r>
        <w:rPr>
          <w:rFonts w:ascii="Times New Roman" w:hAnsi="Times New Roman" w:cs="Times New Roman"/>
          <w:sz w:val="24"/>
          <w:szCs w:val="24"/>
        </w:rPr>
        <w:t xml:space="preserve">kehtestatud piirväärtuse </w:t>
      </w:r>
      <w:r w:rsidRPr="00A21983">
        <w:rPr>
          <w:rFonts w:ascii="Times New Roman" w:hAnsi="Times New Roman" w:cs="Times New Roman"/>
          <w:sz w:val="24"/>
          <w:szCs w:val="24"/>
        </w:rPr>
        <w:t>ületamise lubatud kordade arv kalendriaastas, loetakse, et nendest kinnipidamise korral piirväärtust ületatud ei ole</w:t>
      </w:r>
      <w:r>
        <w:rPr>
          <w:rFonts w:ascii="Times New Roman" w:hAnsi="Times New Roman" w:cs="Times New Roman"/>
          <w:sz w:val="24"/>
          <w:szCs w:val="24"/>
        </w:rPr>
        <w:t>.“;</w:t>
      </w:r>
    </w:p>
    <w:p w:rsidRPr="00C62047" w:rsidR="00AC328A" w:rsidP="00AC328A" w:rsidRDefault="00AC328A" w14:paraId="6D49DF03" w14:textId="77777777">
      <w:pPr>
        <w:pStyle w:val="Loendilik"/>
        <w:spacing w:line="240" w:lineRule="auto"/>
        <w:ind w:left="360"/>
        <w:jc w:val="both"/>
        <w:rPr>
          <w:rFonts w:ascii="Times New Roman" w:hAnsi="Times New Roman" w:eastAsia="Times New Roman" w:cs="Times New Roman"/>
          <w:color w:val="000000"/>
          <w:kern w:val="0"/>
          <w:sz w:val="24"/>
          <w:szCs w:val="24"/>
          <w:lang w:eastAsia="et-EE"/>
          <w14:ligatures w14:val="none"/>
        </w:rPr>
      </w:pPr>
    </w:p>
    <w:p w:rsidR="00AC328A" w:rsidP="00AC328A" w:rsidRDefault="00AC328A" w14:paraId="45FD6AD4"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Pr>
          <w:rFonts w:ascii="Times New Roman" w:hAnsi="Times New Roman" w:eastAsia="Times New Roman" w:cs="Times New Roman"/>
          <w:color w:val="000000"/>
          <w:kern w:val="0"/>
          <w:sz w:val="24"/>
          <w:szCs w:val="24"/>
          <w:lang w:eastAsia="et-EE"/>
          <w14:ligatures w14:val="none"/>
        </w:rPr>
        <w:t>paragrahv 11 tunnistatakse kehtetuks;</w:t>
      </w:r>
    </w:p>
    <w:p w:rsidR="00AC328A" w:rsidP="00AC328A" w:rsidRDefault="00AC328A" w14:paraId="25F820DB"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63D71" w:rsidR="00AC328A" w:rsidP="00AC328A" w:rsidRDefault="00AC328A" w14:paraId="3B11433B" w14:textId="7FE15B6A">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763D71">
        <w:rPr>
          <w:rFonts w:ascii="Times New Roman" w:hAnsi="Times New Roman" w:eastAsia="Times New Roman" w:cs="Times New Roman"/>
          <w:color w:val="000000"/>
          <w:kern w:val="0"/>
          <w:sz w:val="24"/>
          <w:szCs w:val="24"/>
          <w:lang w:eastAsia="et-EE"/>
          <w14:ligatures w14:val="none"/>
        </w:rPr>
        <w:t>paragrahv 14 muudetakse ja sõnastatakse järgmiselt:</w:t>
      </w:r>
    </w:p>
    <w:p w:rsidRPr="00763D71" w:rsidR="00AC328A" w:rsidP="00AC328A" w:rsidRDefault="00AC328A" w14:paraId="204D07D3" w14:textId="082F8C79">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63D71">
        <w:rPr>
          <w:rFonts w:ascii="Times New Roman" w:hAnsi="Times New Roman" w:eastAsia="Times New Roman" w:cs="Times New Roman"/>
          <w:color w:val="000000"/>
          <w:kern w:val="0"/>
          <w:sz w:val="24"/>
          <w:szCs w:val="24"/>
          <w:lang w:eastAsia="et-EE"/>
          <w14:ligatures w14:val="none"/>
        </w:rPr>
        <w:t>„</w:t>
      </w:r>
      <w:r w:rsidRPr="00763D71">
        <w:rPr>
          <w:rFonts w:ascii="Times New Roman" w:hAnsi="Times New Roman" w:eastAsia="Times New Roman" w:cs="Times New Roman"/>
          <w:b/>
          <w:bCs/>
          <w:color w:val="000000"/>
          <w:kern w:val="0"/>
          <w:sz w:val="24"/>
          <w:szCs w:val="24"/>
          <w:lang w:eastAsia="et-EE"/>
          <w14:ligatures w14:val="none"/>
        </w:rPr>
        <w:t>§ 14. Õhukvaliteedi teavitamistase, tundlik elanikkond ja haavatavad rühmad ning õhukvaliteedi kaugem eesmärk</w:t>
      </w:r>
    </w:p>
    <w:p w:rsidRPr="00763D71" w:rsidR="00AC328A" w:rsidP="00AC328A" w:rsidRDefault="00AC328A" w14:paraId="4631F7E1"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63D71" w:rsidR="00AC328A" w:rsidP="00AC328A" w:rsidRDefault="00AC328A" w14:paraId="2C0D33C1" w14:textId="232CB914">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63D71">
        <w:rPr>
          <w:rFonts w:ascii="Times New Roman" w:hAnsi="Times New Roman" w:eastAsia="Times New Roman" w:cs="Times New Roman"/>
          <w:color w:val="000000"/>
          <w:kern w:val="0"/>
          <w:sz w:val="24"/>
          <w:szCs w:val="24"/>
          <w:lang w:eastAsia="et-EE"/>
          <w14:ligatures w14:val="none"/>
        </w:rPr>
        <w:t>(1) Õhukvaliteedi teavitamistase on õhukvaliteedi selline tase, mille ületamisel lühiajaline kokkupuude saastunud õhuga kujutab ohtu inimese tervisele, eelkõige tundliku elanikkonna ja haavatavate rühmade tervisele ja millest alates vajatakse kohest asjakohast teavet kaitsemeetmete rakendamiseks.</w:t>
      </w:r>
    </w:p>
    <w:p w:rsidRPr="00763D71" w:rsidR="00763D71" w:rsidP="00AC328A" w:rsidRDefault="00763D71" w14:paraId="5A3917CE"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63D71" w:rsidR="00AC328A" w:rsidP="00AC328A" w:rsidRDefault="00AC328A" w14:paraId="5C71679C" w14:textId="0FE918F6">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63D71">
        <w:rPr>
          <w:rFonts w:ascii="Times New Roman" w:hAnsi="Times New Roman" w:eastAsia="Times New Roman" w:cs="Times New Roman"/>
          <w:color w:val="000000"/>
          <w:kern w:val="0"/>
          <w:sz w:val="24"/>
          <w:szCs w:val="24"/>
          <w:lang w:eastAsia="et-EE"/>
          <w14:ligatures w14:val="none"/>
        </w:rPr>
        <w:t>(</w:t>
      </w:r>
      <w:r w:rsidRPr="00763D71" w:rsidR="009839B9">
        <w:rPr>
          <w:rFonts w:ascii="Times New Roman" w:hAnsi="Times New Roman" w:eastAsia="Times New Roman" w:cs="Times New Roman"/>
          <w:color w:val="000000"/>
          <w:kern w:val="0"/>
          <w:sz w:val="24"/>
          <w:szCs w:val="24"/>
          <w:lang w:eastAsia="et-EE"/>
          <w14:ligatures w14:val="none"/>
        </w:rPr>
        <w:t>2</w:t>
      </w:r>
      <w:r w:rsidRPr="00763D71">
        <w:rPr>
          <w:rFonts w:ascii="Times New Roman" w:hAnsi="Times New Roman" w:eastAsia="Times New Roman" w:cs="Times New Roman"/>
          <w:color w:val="000000"/>
          <w:kern w:val="0"/>
          <w:sz w:val="24"/>
          <w:szCs w:val="24"/>
          <w:lang w:eastAsia="et-EE"/>
          <w14:ligatures w14:val="none"/>
        </w:rPr>
        <w:t>) Tundlik elanikkond ja haavatava</w:t>
      </w:r>
      <w:r w:rsidRPr="00763D71" w:rsidR="00C43CED">
        <w:rPr>
          <w:rFonts w:ascii="Times New Roman" w:hAnsi="Times New Roman" w:eastAsia="Times New Roman" w:cs="Times New Roman"/>
          <w:color w:val="000000"/>
          <w:kern w:val="0"/>
          <w:sz w:val="24"/>
          <w:szCs w:val="24"/>
          <w:lang w:eastAsia="et-EE"/>
          <w14:ligatures w14:val="none"/>
        </w:rPr>
        <w:t>d</w:t>
      </w:r>
      <w:r w:rsidRPr="00763D71">
        <w:rPr>
          <w:rFonts w:ascii="Times New Roman" w:hAnsi="Times New Roman" w:eastAsia="Times New Roman" w:cs="Times New Roman"/>
          <w:color w:val="000000"/>
          <w:kern w:val="0"/>
          <w:sz w:val="24"/>
          <w:szCs w:val="24"/>
          <w:lang w:eastAsia="et-EE"/>
          <w14:ligatures w14:val="none"/>
        </w:rPr>
        <w:t xml:space="preserve"> rühmad on elanikkonna esindajad, kes on õhusaaste mõju suhtes alaliselt või ajutiselt tundlikumad või haavatavamad kui keskmine elanikkond oma eriomaduste tõttu, mis muudavad mõju tervisele kokkupuute korral tõsisemaks, või neil on suurem tundlikkus või madalam tervisemõju künnis või nad on vähem võimelised end kaitsma.</w:t>
      </w:r>
    </w:p>
    <w:p w:rsidRPr="00763D71" w:rsidR="00763D71" w:rsidP="00A55EB9" w:rsidRDefault="00763D71" w14:paraId="1C29B0E7" w14:textId="77777777">
      <w:pPr>
        <w:spacing w:after="0" w:line="240" w:lineRule="auto"/>
        <w:jc w:val="center"/>
        <w:rPr>
          <w:rFonts w:ascii="Times New Roman" w:hAnsi="Times New Roman" w:eastAsia="Times New Roman" w:cs="Times New Roman"/>
          <w:color w:val="000000"/>
          <w:kern w:val="0"/>
          <w:sz w:val="24"/>
          <w:szCs w:val="24"/>
          <w:lang w:eastAsia="et-EE"/>
          <w14:ligatures w14:val="none"/>
        </w:rPr>
      </w:pPr>
    </w:p>
    <w:p w:rsidRPr="00405CEE" w:rsidR="00AC328A" w:rsidP="00AC328A" w:rsidRDefault="00AC328A" w14:paraId="7F002400" w14:textId="73372350">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63D71">
        <w:rPr>
          <w:rFonts w:ascii="Times New Roman" w:hAnsi="Times New Roman" w:eastAsia="Times New Roman" w:cs="Times New Roman"/>
          <w:color w:val="000000"/>
          <w:kern w:val="0"/>
          <w:sz w:val="24"/>
          <w:szCs w:val="24"/>
          <w:lang w:eastAsia="et-EE"/>
          <w14:ligatures w14:val="none"/>
        </w:rPr>
        <w:t>(</w:t>
      </w:r>
      <w:r w:rsidRPr="00763D71" w:rsidR="009839B9">
        <w:rPr>
          <w:rFonts w:ascii="Times New Roman" w:hAnsi="Times New Roman" w:eastAsia="Times New Roman" w:cs="Times New Roman"/>
          <w:color w:val="000000"/>
          <w:kern w:val="0"/>
          <w:sz w:val="24"/>
          <w:szCs w:val="24"/>
          <w:lang w:eastAsia="et-EE"/>
          <w14:ligatures w14:val="none"/>
        </w:rPr>
        <w:t>3</w:t>
      </w:r>
      <w:r w:rsidRPr="00763D71">
        <w:rPr>
          <w:rFonts w:ascii="Times New Roman" w:hAnsi="Times New Roman" w:eastAsia="Times New Roman" w:cs="Times New Roman"/>
          <w:color w:val="000000"/>
          <w:kern w:val="0"/>
          <w:sz w:val="24"/>
          <w:szCs w:val="24"/>
          <w:lang w:eastAsia="et-EE"/>
          <w14:ligatures w14:val="none"/>
        </w:rPr>
        <w:t>) Õhukvaliteedi kaugem eesmärk on inimeste tervisele ja keskkonnale tulemuslikku kaitset pakkuv õhukvaliteedi tase, mille saavutamine toimub pika aja jooksul, välja arvatud juhul, kui see ei ole proportsionaalsete meetmetega võimalik. Eesmärk on saavutada nullsaaste ning tagada õhukvaliteet hindamispiirist madalamal tasemel.“;</w:t>
      </w:r>
      <w:r w:rsidRPr="00405CEE">
        <w:rPr>
          <w:rFonts w:ascii="Times New Roman" w:hAnsi="Times New Roman" w:eastAsia="Times New Roman" w:cs="Times New Roman"/>
          <w:color w:val="000000"/>
          <w:kern w:val="0"/>
          <w:sz w:val="24"/>
          <w:szCs w:val="24"/>
          <w:lang w:eastAsia="et-EE"/>
          <w14:ligatures w14:val="none"/>
        </w:rPr>
        <w:t xml:space="preserve"> </w:t>
      </w:r>
    </w:p>
    <w:p w:rsidRPr="00C62047" w:rsidR="00AC328A" w:rsidP="00AC328A" w:rsidRDefault="00AC328A" w14:paraId="43720B83"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C62047" w:rsidR="00AC328A" w:rsidP="00AC328A" w:rsidRDefault="00AC328A" w14:paraId="09306FA5"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seadust täiendatakse §</w:t>
      </w:r>
      <w:r>
        <w:rPr>
          <w:rFonts w:ascii="Times New Roman" w:hAnsi="Times New Roman" w:eastAsia="Times New Roman" w:cs="Times New Roman"/>
          <w:color w:val="000000"/>
          <w:kern w:val="0"/>
          <w:sz w:val="24"/>
          <w:szCs w:val="24"/>
          <w:lang w:eastAsia="et-EE"/>
          <w14:ligatures w14:val="none"/>
        </w:rPr>
        <w:t xml:space="preserve">-ga </w:t>
      </w:r>
      <w:r w:rsidRPr="00C62047">
        <w:rPr>
          <w:rFonts w:ascii="Times New Roman" w:hAnsi="Times New Roman" w:eastAsia="Times New Roman" w:cs="Times New Roman"/>
          <w:color w:val="000000"/>
          <w:kern w:val="0"/>
          <w:sz w:val="24"/>
          <w:szCs w:val="24"/>
          <w:lang w:eastAsia="et-EE"/>
          <w14:ligatures w14:val="none"/>
        </w:rPr>
        <w:t>15</w:t>
      </w:r>
      <w:r w:rsidRPr="00C62047">
        <w:rPr>
          <w:rFonts w:ascii="Times New Roman" w:hAnsi="Times New Roman" w:eastAsia="Times New Roman" w:cs="Times New Roman"/>
          <w:color w:val="000000"/>
          <w:kern w:val="0"/>
          <w:sz w:val="24"/>
          <w:szCs w:val="24"/>
          <w:vertAlign w:val="superscript"/>
          <w:lang w:eastAsia="et-EE"/>
          <w14:ligatures w14:val="none"/>
        </w:rPr>
        <w:t>1</w:t>
      </w:r>
      <w:r w:rsidRPr="00C62047">
        <w:rPr>
          <w:rFonts w:ascii="Times New Roman" w:hAnsi="Times New Roman" w:eastAsia="Times New Roman" w:cs="Times New Roman"/>
          <w:color w:val="000000"/>
          <w:kern w:val="0"/>
          <w:sz w:val="24"/>
          <w:szCs w:val="24"/>
          <w:lang w:eastAsia="et-EE"/>
          <w14:ligatures w14:val="none"/>
        </w:rPr>
        <w:t xml:space="preserve"> j</w:t>
      </w:r>
      <w:r>
        <w:rPr>
          <w:rFonts w:ascii="Times New Roman" w:hAnsi="Times New Roman" w:eastAsia="Times New Roman" w:cs="Times New Roman"/>
          <w:color w:val="000000"/>
          <w:kern w:val="0"/>
          <w:sz w:val="24"/>
          <w:szCs w:val="24"/>
          <w:lang w:eastAsia="et-EE"/>
          <w14:ligatures w14:val="none"/>
        </w:rPr>
        <w:t>ärgmises sõnastuses</w:t>
      </w:r>
      <w:r w:rsidRPr="00C62047">
        <w:rPr>
          <w:rFonts w:ascii="Times New Roman" w:hAnsi="Times New Roman" w:eastAsia="Times New Roman" w:cs="Times New Roman"/>
          <w:color w:val="000000"/>
          <w:kern w:val="0"/>
          <w:sz w:val="24"/>
          <w:szCs w:val="24"/>
          <w:lang w:eastAsia="et-EE"/>
          <w14:ligatures w14:val="none"/>
        </w:rPr>
        <w:t>:</w:t>
      </w:r>
    </w:p>
    <w:p w:rsidR="00AC328A" w:rsidP="00AC328A" w:rsidRDefault="00AC328A" w14:paraId="2237B242"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w:t>
      </w:r>
      <w:r w:rsidRPr="003A2E9D">
        <w:rPr>
          <w:rFonts w:ascii="Times New Roman" w:hAnsi="Times New Roman" w:eastAsia="Times New Roman" w:cs="Times New Roman"/>
          <w:b/>
          <w:bCs/>
          <w:color w:val="000000"/>
          <w:kern w:val="0"/>
          <w:sz w:val="24"/>
          <w:szCs w:val="24"/>
          <w:lang w:eastAsia="et-EE"/>
          <w14:ligatures w14:val="none"/>
        </w:rPr>
        <w:t xml:space="preserve">§ </w:t>
      </w:r>
      <w:r w:rsidRPr="00C62047">
        <w:rPr>
          <w:rFonts w:ascii="Times New Roman" w:hAnsi="Times New Roman" w:eastAsia="Times New Roman" w:cs="Times New Roman"/>
          <w:b/>
          <w:bCs/>
          <w:color w:val="000000"/>
          <w:kern w:val="0"/>
          <w:sz w:val="24"/>
          <w:szCs w:val="24"/>
          <w:lang w:eastAsia="et-EE"/>
          <w14:ligatures w14:val="none"/>
        </w:rPr>
        <w:t>15</w:t>
      </w:r>
      <w:r w:rsidRPr="00C62047">
        <w:rPr>
          <w:rFonts w:ascii="Times New Roman" w:hAnsi="Times New Roman" w:eastAsia="Times New Roman" w:cs="Times New Roman"/>
          <w:b/>
          <w:bCs/>
          <w:color w:val="000000"/>
          <w:kern w:val="0"/>
          <w:sz w:val="24"/>
          <w:szCs w:val="24"/>
          <w:vertAlign w:val="superscript"/>
          <w:lang w:eastAsia="et-EE"/>
          <w14:ligatures w14:val="none"/>
        </w:rPr>
        <w:t>1</w:t>
      </w:r>
      <w:r w:rsidRPr="00C62047">
        <w:rPr>
          <w:rFonts w:ascii="Times New Roman" w:hAnsi="Times New Roman" w:eastAsia="Times New Roman" w:cs="Times New Roman"/>
          <w:b/>
          <w:bCs/>
          <w:color w:val="000000"/>
          <w:kern w:val="0"/>
          <w:sz w:val="24"/>
          <w:szCs w:val="24"/>
          <w:lang w:eastAsia="et-EE"/>
          <w14:ligatures w14:val="none"/>
        </w:rPr>
        <w:t>. Keskmise kokkupuute territoriaalüksus</w:t>
      </w:r>
    </w:p>
    <w:p w:rsidRPr="00C62047" w:rsidR="00AC328A" w:rsidP="00AC328A" w:rsidRDefault="00AC328A" w14:paraId="4DBE52FC"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p>
    <w:p w:rsidR="00CE3C88" w:rsidP="00CE3C88" w:rsidRDefault="00CE3C88" w14:paraId="07D4ABFA"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CE3C88">
        <w:rPr>
          <w:rFonts w:ascii="Times New Roman" w:hAnsi="Times New Roman" w:eastAsia="Times New Roman" w:cs="Times New Roman"/>
          <w:color w:val="000000"/>
          <w:kern w:val="0"/>
          <w:sz w:val="24"/>
          <w:szCs w:val="24"/>
          <w:lang w:eastAsia="et-EE"/>
          <w14:ligatures w14:val="none"/>
        </w:rPr>
        <w:t>(1</w:t>
      </w:r>
      <w:r>
        <w:rPr>
          <w:rFonts w:ascii="Times New Roman" w:hAnsi="Times New Roman" w:eastAsia="Times New Roman" w:cs="Times New Roman"/>
          <w:color w:val="000000"/>
          <w:kern w:val="0"/>
          <w:sz w:val="24"/>
          <w:szCs w:val="24"/>
          <w:lang w:eastAsia="et-EE"/>
          <w14:ligatures w14:val="none"/>
        </w:rPr>
        <w:t xml:space="preserve">) </w:t>
      </w:r>
      <w:r w:rsidRPr="00CE3C88" w:rsidR="00AC328A">
        <w:rPr>
          <w:rFonts w:ascii="Times New Roman" w:hAnsi="Times New Roman" w:eastAsia="Times New Roman" w:cs="Times New Roman"/>
          <w:color w:val="000000"/>
          <w:kern w:val="0"/>
          <w:sz w:val="24"/>
          <w:szCs w:val="24"/>
          <w:lang w:eastAsia="et-EE"/>
          <w14:ligatures w14:val="none"/>
        </w:rPr>
        <w:t>Keskmise kokkupuute territoriaalüksus on riigi territooriumi osa, milles määratakse keskmise kokkupuute näitaja.</w:t>
      </w:r>
    </w:p>
    <w:p w:rsidR="00CE3C88" w:rsidP="00CE3C88" w:rsidRDefault="00CE3C88" w14:paraId="15AFD508"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CE3C88" w:rsidR="00AC328A" w:rsidP="00CE3C88" w:rsidRDefault="00CE3C88" w14:paraId="1982728E" w14:textId="05F1779B">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CE3C88">
        <w:rPr>
          <w:rFonts w:ascii="Times New Roman" w:hAnsi="Times New Roman" w:eastAsia="Times New Roman" w:cs="Times New Roman"/>
          <w:color w:val="000000"/>
          <w:kern w:val="0"/>
          <w:sz w:val="24"/>
          <w:szCs w:val="24"/>
          <w:lang w:eastAsia="et-EE"/>
          <w14:ligatures w14:val="none"/>
        </w:rPr>
        <w:t xml:space="preserve">(2) </w:t>
      </w:r>
      <w:r>
        <w:rPr>
          <w:rFonts w:ascii="Times New Roman" w:hAnsi="Times New Roman" w:eastAsia="Times New Roman" w:cs="Times New Roman"/>
          <w:color w:val="000000"/>
          <w:kern w:val="0"/>
          <w:sz w:val="24"/>
          <w:szCs w:val="24"/>
          <w:lang w:eastAsia="et-EE"/>
          <w14:ligatures w14:val="none"/>
        </w:rPr>
        <w:t xml:space="preserve">Kogu </w:t>
      </w:r>
      <w:r w:rsidRPr="00CE3C88">
        <w:rPr>
          <w:rFonts w:ascii="Times New Roman" w:hAnsi="Times New Roman" w:cs="Times New Roman"/>
          <w:sz w:val="24"/>
        </w:rPr>
        <w:t>Eesti riigi territoorium moodustab keskmise kokkupuute territoriaalüksuse, milles hinnatakse eriti peenete osakeste (PM</w:t>
      </w:r>
      <w:r w:rsidRPr="00CE3C88">
        <w:rPr>
          <w:rFonts w:ascii="Times New Roman" w:hAnsi="Times New Roman" w:cs="Times New Roman"/>
          <w:sz w:val="24"/>
          <w:vertAlign w:val="subscript"/>
        </w:rPr>
        <w:t>2,5</w:t>
      </w:r>
      <w:r w:rsidRPr="00CE3C88">
        <w:rPr>
          <w:rFonts w:ascii="Times New Roman" w:hAnsi="Times New Roman" w:cs="Times New Roman"/>
          <w:sz w:val="24"/>
        </w:rPr>
        <w:t>) ja lämmastikdioksiidi (NO</w:t>
      </w:r>
      <w:r w:rsidRPr="00CE3C88">
        <w:rPr>
          <w:rFonts w:ascii="Times New Roman" w:hAnsi="Times New Roman" w:cs="Times New Roman"/>
          <w:sz w:val="24"/>
          <w:vertAlign w:val="subscript"/>
        </w:rPr>
        <w:t>2</w:t>
      </w:r>
      <w:r w:rsidRPr="00CE3C88">
        <w:rPr>
          <w:rFonts w:ascii="Times New Roman" w:hAnsi="Times New Roman" w:cs="Times New Roman"/>
          <w:sz w:val="24"/>
        </w:rPr>
        <w:t>) keskmise kokkupuute näitajat.</w:t>
      </w:r>
      <w:r w:rsidRPr="00CE3C88" w:rsidR="00AC328A">
        <w:rPr>
          <w:rFonts w:ascii="Times New Roman" w:hAnsi="Times New Roman" w:eastAsia="Times New Roman" w:cs="Times New Roman"/>
          <w:color w:val="000000"/>
          <w:kern w:val="0"/>
          <w:sz w:val="24"/>
          <w:szCs w:val="24"/>
          <w:lang w:eastAsia="et-EE"/>
          <w14:ligatures w14:val="none"/>
        </w:rPr>
        <w:t>“;</w:t>
      </w:r>
    </w:p>
    <w:p w:rsidRPr="00C62047" w:rsidR="00AC328A" w:rsidP="00AC328A" w:rsidRDefault="00AC328A" w14:paraId="3C715F5E"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C62047" w:rsidR="00AC328A" w:rsidP="00AC328A" w:rsidRDefault="00AC328A" w14:paraId="64647250"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paragrahv 16 muudetakse ja sõnastatakse järgmiselt:</w:t>
      </w:r>
    </w:p>
    <w:p w:rsidR="00AC328A" w:rsidP="00AC328A" w:rsidRDefault="00AC328A" w14:paraId="7C8246BE" w14:textId="77777777">
      <w:pPr>
        <w:spacing w:after="0" w:line="240" w:lineRule="auto"/>
        <w:ind w:right="188"/>
        <w:jc w:val="both"/>
        <w:rPr>
          <w:rFonts w:ascii="Times New Roman" w:hAnsi="Times New Roman" w:cs="Times New Roman"/>
          <w:b/>
          <w:bCs/>
          <w:sz w:val="24"/>
          <w:szCs w:val="24"/>
        </w:rPr>
      </w:pPr>
      <w:r w:rsidRPr="00EF25C3">
        <w:rPr>
          <w:rFonts w:ascii="Times New Roman" w:hAnsi="Times New Roman" w:cs="Times New Roman"/>
          <w:sz w:val="24"/>
          <w:szCs w:val="24"/>
        </w:rPr>
        <w:t>„</w:t>
      </w:r>
      <w:r w:rsidRPr="00EF25C3">
        <w:rPr>
          <w:rFonts w:ascii="Times New Roman" w:hAnsi="Times New Roman" w:cs="Times New Roman"/>
          <w:b/>
          <w:bCs/>
          <w:sz w:val="24"/>
          <w:szCs w:val="24"/>
        </w:rPr>
        <w:t>§ 16. Keskmise kokkupuute näitaja ja keskmise kokkupuute näitaja vähendamise eesmärk</w:t>
      </w:r>
    </w:p>
    <w:p w:rsidRPr="008E4A30" w:rsidR="001A61E1" w:rsidP="00AC328A" w:rsidRDefault="001A61E1" w14:paraId="4A03F28A" w14:textId="77777777">
      <w:pPr>
        <w:spacing w:after="0" w:line="240" w:lineRule="auto"/>
        <w:ind w:right="188"/>
        <w:jc w:val="both"/>
        <w:rPr>
          <w:rFonts w:ascii="Times New Roman" w:hAnsi="Times New Roman" w:cs="Times New Roman"/>
          <w:b/>
          <w:bCs/>
          <w:sz w:val="24"/>
          <w:szCs w:val="24"/>
        </w:rPr>
      </w:pPr>
    </w:p>
    <w:p w:rsidR="00AC328A" w:rsidP="00AC328A" w:rsidRDefault="00AC328A" w14:paraId="2CE0E581" w14:textId="77777777">
      <w:pPr>
        <w:spacing w:after="0" w:line="240" w:lineRule="auto"/>
        <w:ind w:right="188"/>
        <w:jc w:val="both"/>
        <w:rPr>
          <w:rFonts w:ascii="Times New Roman" w:hAnsi="Times New Roman" w:cs="Times New Roman"/>
          <w:sz w:val="24"/>
          <w:szCs w:val="24"/>
        </w:rPr>
      </w:pPr>
      <w:r w:rsidRPr="00C62047">
        <w:rPr>
          <w:rFonts w:ascii="Times New Roman" w:hAnsi="Times New Roman" w:cs="Times New Roman"/>
          <w:sz w:val="24"/>
          <w:szCs w:val="24"/>
        </w:rPr>
        <w:t xml:space="preserve">(1) Keskmise kokkupuute näitaja on territoriaalüksuse linnakeskkonna taustapiirkondades tehtud mõõtmiste põhjal määratud </w:t>
      </w:r>
      <w:r>
        <w:rPr>
          <w:rFonts w:ascii="Times New Roman" w:hAnsi="Times New Roman" w:cs="Times New Roman"/>
          <w:sz w:val="24"/>
          <w:szCs w:val="24"/>
        </w:rPr>
        <w:t>ning</w:t>
      </w:r>
      <w:r w:rsidRPr="00C62047">
        <w:rPr>
          <w:rFonts w:ascii="Times New Roman" w:hAnsi="Times New Roman" w:cs="Times New Roman"/>
          <w:sz w:val="24"/>
          <w:szCs w:val="24"/>
        </w:rPr>
        <w:t xml:space="preserve"> elanikkonna kokkupuudet eriti peenete osakeste (PM</w:t>
      </w:r>
      <w:r w:rsidRPr="00C62047">
        <w:rPr>
          <w:rFonts w:ascii="Times New Roman" w:hAnsi="Times New Roman" w:cs="Times New Roman"/>
          <w:sz w:val="24"/>
          <w:szCs w:val="24"/>
          <w:vertAlign w:val="subscript"/>
        </w:rPr>
        <w:t>2,5</w:t>
      </w:r>
      <w:r w:rsidRPr="00C62047">
        <w:rPr>
          <w:rFonts w:ascii="Times New Roman" w:hAnsi="Times New Roman" w:cs="Times New Roman"/>
          <w:sz w:val="24"/>
          <w:szCs w:val="24"/>
        </w:rPr>
        <w:t>) ja lämmastikdioksiidiga (NO</w:t>
      </w:r>
      <w:r w:rsidRPr="00C62047">
        <w:rPr>
          <w:rFonts w:ascii="Times New Roman" w:hAnsi="Times New Roman" w:cs="Times New Roman"/>
          <w:sz w:val="24"/>
          <w:szCs w:val="24"/>
          <w:vertAlign w:val="subscript"/>
        </w:rPr>
        <w:t>2</w:t>
      </w:r>
      <w:r w:rsidRPr="00C62047">
        <w:rPr>
          <w:rFonts w:ascii="Times New Roman" w:hAnsi="Times New Roman" w:cs="Times New Roman"/>
          <w:sz w:val="24"/>
          <w:szCs w:val="24"/>
        </w:rPr>
        <w:t xml:space="preserve">) iseloomustav keskmine tase, </w:t>
      </w:r>
      <w:r w:rsidRPr="00CD27E0">
        <w:rPr>
          <w:rFonts w:ascii="Times New Roman" w:hAnsi="Times New Roman" w:cs="Times New Roman"/>
          <w:sz w:val="24"/>
          <w:szCs w:val="24"/>
        </w:rPr>
        <w:t>mida kasutatakse selle</w:t>
      </w:r>
      <w:r>
        <w:rPr>
          <w:rFonts w:ascii="Times New Roman" w:hAnsi="Times New Roman" w:cs="Times New Roman"/>
          <w:sz w:val="24"/>
          <w:szCs w:val="24"/>
        </w:rPr>
        <w:t>ks, et</w:t>
      </w:r>
      <w:r w:rsidRPr="00CD27E0">
        <w:rPr>
          <w:rFonts w:ascii="Times New Roman" w:hAnsi="Times New Roman" w:cs="Times New Roman"/>
          <w:sz w:val="24"/>
          <w:szCs w:val="24"/>
        </w:rPr>
        <w:t xml:space="preserve"> kontrolli</w:t>
      </w:r>
      <w:r>
        <w:rPr>
          <w:rFonts w:ascii="Times New Roman" w:hAnsi="Times New Roman" w:cs="Times New Roman"/>
          <w:sz w:val="24"/>
          <w:szCs w:val="24"/>
        </w:rPr>
        <w:t>da</w:t>
      </w:r>
      <w:r w:rsidRPr="00CD27E0">
        <w:rPr>
          <w:rFonts w:ascii="Times New Roman" w:hAnsi="Times New Roman" w:cs="Times New Roman"/>
          <w:sz w:val="24"/>
          <w:szCs w:val="24"/>
        </w:rPr>
        <w:t>, kas keskmise kokkupuute vähendamise kohustus on täidetud ja keskmise kokkupuutetaseme eesmärk territoriaalüksuses on saavutatud.</w:t>
      </w:r>
    </w:p>
    <w:p w:rsidRPr="00C62047" w:rsidR="00AC328A" w:rsidP="00AC328A" w:rsidRDefault="00AC328A" w14:paraId="4AD150B7" w14:textId="77777777">
      <w:pPr>
        <w:spacing w:after="0" w:line="240" w:lineRule="auto"/>
        <w:ind w:right="188"/>
        <w:jc w:val="both"/>
        <w:rPr>
          <w:rFonts w:ascii="Times New Roman" w:hAnsi="Times New Roman" w:cs="Times New Roman"/>
          <w:sz w:val="24"/>
          <w:szCs w:val="24"/>
        </w:rPr>
      </w:pPr>
    </w:p>
    <w:p w:rsidR="00AC328A" w:rsidP="00AC328A" w:rsidRDefault="00AC328A" w14:paraId="5B1267ED" w14:textId="795D668B">
      <w:pPr>
        <w:spacing w:after="0" w:line="240" w:lineRule="auto"/>
        <w:ind w:right="188"/>
        <w:jc w:val="both"/>
        <w:rPr>
          <w:rFonts w:ascii="Times New Roman" w:hAnsi="Times New Roman" w:cs="Times New Roman"/>
          <w:sz w:val="24"/>
          <w:szCs w:val="24"/>
        </w:rPr>
      </w:pPr>
      <w:r w:rsidRPr="00C62047">
        <w:rPr>
          <w:rFonts w:ascii="Times New Roman" w:hAnsi="Times New Roman" w:cs="Times New Roman"/>
          <w:sz w:val="24"/>
          <w:szCs w:val="24"/>
        </w:rPr>
        <w:t>(2) Keskmise kokkupuute näitaja vähendamise kohustus on inimese tervisele olulise ebasoodsa mõju vähendamiseks käesoleva seaduse § 47 lõike 1 alusel kehtestatud</w:t>
      </w:r>
      <w:r>
        <w:rPr>
          <w:rFonts w:ascii="Times New Roman" w:hAnsi="Times New Roman" w:cs="Times New Roman"/>
          <w:sz w:val="24"/>
          <w:szCs w:val="24"/>
        </w:rPr>
        <w:t xml:space="preserve"> määruse</w:t>
      </w:r>
      <w:r w:rsidRPr="00C62047">
        <w:rPr>
          <w:rFonts w:ascii="Times New Roman" w:hAnsi="Times New Roman" w:cs="Times New Roman"/>
          <w:sz w:val="24"/>
          <w:szCs w:val="24"/>
        </w:rPr>
        <w:t xml:space="preserve"> keskmise kokkupuute näitaja protsentuaalne vähendamine, mis tuleb saavutada </w:t>
      </w:r>
      <w:r>
        <w:rPr>
          <w:rFonts w:ascii="Times New Roman" w:hAnsi="Times New Roman" w:cs="Times New Roman"/>
          <w:sz w:val="24"/>
          <w:szCs w:val="24"/>
        </w:rPr>
        <w:t>määratud</w:t>
      </w:r>
      <w:r w:rsidRPr="00C62047">
        <w:rPr>
          <w:rFonts w:ascii="Times New Roman" w:hAnsi="Times New Roman" w:cs="Times New Roman"/>
          <w:sz w:val="24"/>
          <w:szCs w:val="24"/>
        </w:rPr>
        <w:t xml:space="preserve"> tähtaja jooksul ja mida ei tohi pärast selle saavutamist ületada.“</w:t>
      </w:r>
    </w:p>
    <w:p w:rsidR="00AC328A" w:rsidP="00AC328A" w:rsidRDefault="00AC328A" w14:paraId="6C29DB11" w14:textId="77777777">
      <w:pPr>
        <w:spacing w:after="0" w:line="240" w:lineRule="auto"/>
        <w:ind w:right="188"/>
        <w:jc w:val="both"/>
        <w:rPr>
          <w:rFonts w:ascii="Times New Roman" w:hAnsi="Times New Roman" w:cs="Times New Roman"/>
          <w:sz w:val="24"/>
          <w:szCs w:val="24"/>
        </w:rPr>
      </w:pPr>
    </w:p>
    <w:p w:rsidR="00AC328A" w:rsidP="00AC328A" w:rsidRDefault="00AC328A" w14:paraId="1CC61191" w14:textId="68014662">
      <w:pPr>
        <w:spacing w:after="0" w:line="240" w:lineRule="auto"/>
        <w:ind w:right="188"/>
        <w:jc w:val="both"/>
        <w:rPr>
          <w:rFonts w:ascii="Times New Roman" w:hAnsi="Times New Roman" w:cs="Times New Roman"/>
          <w:sz w:val="24"/>
          <w:szCs w:val="24"/>
        </w:rPr>
      </w:pPr>
      <w:r w:rsidRPr="00EF25C3">
        <w:rPr>
          <w:rFonts w:ascii="Times New Roman" w:hAnsi="Times New Roman" w:cs="Times New Roman"/>
          <w:sz w:val="24"/>
          <w:szCs w:val="24"/>
        </w:rPr>
        <w:t>(3) Keskmise kokkupuute vähendamise eesmärk kehtestatakse inimeste tervisele kahjulike mõjude vähendamise</w:t>
      </w:r>
      <w:r w:rsidRPr="00EF25C3" w:rsidR="00837514">
        <w:rPr>
          <w:rFonts w:ascii="Times New Roman" w:hAnsi="Times New Roman" w:cs="Times New Roman"/>
          <w:sz w:val="24"/>
          <w:szCs w:val="24"/>
        </w:rPr>
        <w:t>k</w:t>
      </w:r>
      <w:r w:rsidRPr="00EF25C3">
        <w:rPr>
          <w:rFonts w:ascii="Times New Roman" w:hAnsi="Times New Roman" w:cs="Times New Roman"/>
          <w:sz w:val="24"/>
          <w:szCs w:val="24"/>
        </w:rPr>
        <w:t>s</w:t>
      </w:r>
      <w:r w:rsidRPr="00EF25C3" w:rsidDel="00235EB4">
        <w:rPr>
          <w:rFonts w:ascii="Times New Roman" w:hAnsi="Times New Roman" w:cs="Times New Roman"/>
          <w:sz w:val="24"/>
          <w:szCs w:val="24"/>
        </w:rPr>
        <w:t xml:space="preserve"> </w:t>
      </w:r>
      <w:r w:rsidRPr="00EF25C3">
        <w:rPr>
          <w:rFonts w:ascii="Times New Roman" w:hAnsi="Times New Roman" w:cs="Times New Roman"/>
          <w:sz w:val="24"/>
          <w:szCs w:val="24"/>
        </w:rPr>
        <w:t>ning tuleb saavutada käesoleva seaduse § 47 lõike 1 alusel kehtestatud määruses sätestatud tähtajaks.“;</w:t>
      </w:r>
    </w:p>
    <w:p w:rsidRPr="009E293B" w:rsidR="00AC328A" w:rsidP="009E293B" w:rsidRDefault="00AC328A" w14:paraId="759C9AD9" w14:textId="06805672">
      <w:pPr>
        <w:spacing w:after="0" w:line="240" w:lineRule="auto"/>
        <w:ind w:right="188"/>
        <w:jc w:val="both"/>
        <w:rPr>
          <w:rFonts w:ascii="Times New Roman" w:hAnsi="Times New Roman" w:cs="Times New Roman"/>
          <w:sz w:val="24"/>
          <w:szCs w:val="24"/>
        </w:rPr>
      </w:pPr>
    </w:p>
    <w:p w:rsidR="009E293B" w:rsidP="00AC328A" w:rsidRDefault="009E293B" w14:paraId="55DB1F26" w14:textId="3039C5A3">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Pr>
          <w:rFonts w:ascii="Times New Roman" w:hAnsi="Times New Roman" w:eastAsia="Times New Roman" w:cs="Times New Roman"/>
          <w:color w:val="000000"/>
          <w:kern w:val="0"/>
          <w:sz w:val="24"/>
          <w:szCs w:val="24"/>
          <w:lang w:eastAsia="et-EE"/>
          <w14:ligatures w14:val="none"/>
        </w:rPr>
        <w:t>paragrahv 17 tunnistatakse kehtetuks</w:t>
      </w:r>
      <w:r w:rsidR="001D0E2F">
        <w:rPr>
          <w:rFonts w:ascii="Times New Roman" w:hAnsi="Times New Roman" w:eastAsia="Times New Roman" w:cs="Times New Roman"/>
          <w:color w:val="000000"/>
          <w:kern w:val="0"/>
          <w:sz w:val="24"/>
          <w:szCs w:val="24"/>
          <w:lang w:eastAsia="et-EE"/>
          <w14:ligatures w14:val="none"/>
        </w:rPr>
        <w:t>;</w:t>
      </w:r>
    </w:p>
    <w:p w:rsidR="009E293B" w:rsidP="00607BBB" w:rsidRDefault="009E293B" w14:paraId="045F4D53" w14:textId="77777777">
      <w:pPr>
        <w:pStyle w:val="Loendilik"/>
        <w:spacing w:after="0" w:line="240" w:lineRule="auto"/>
        <w:ind w:left="360"/>
        <w:jc w:val="both"/>
        <w:rPr>
          <w:rFonts w:ascii="Times New Roman" w:hAnsi="Times New Roman" w:eastAsia="Times New Roman" w:cs="Times New Roman"/>
          <w:color w:val="000000"/>
          <w:kern w:val="0"/>
          <w:sz w:val="24"/>
          <w:szCs w:val="24"/>
          <w:lang w:eastAsia="et-EE"/>
          <w14:ligatures w14:val="none"/>
        </w:rPr>
      </w:pPr>
    </w:p>
    <w:p w:rsidRPr="00C62047" w:rsidR="00AC328A" w:rsidP="00AC328A" w:rsidRDefault="00AC328A" w14:paraId="13ED795C" w14:textId="01091E46">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paragrahv 18 muudetakse ja sõnastatakse järgmiselt:</w:t>
      </w:r>
    </w:p>
    <w:p w:rsidR="00AC328A" w:rsidP="00AC328A" w:rsidRDefault="00AC328A" w14:paraId="18558216"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3D527F">
        <w:rPr>
          <w:rFonts w:ascii="Times New Roman" w:hAnsi="Times New Roman" w:eastAsia="Times New Roman" w:cs="Times New Roman"/>
          <w:color w:val="000000"/>
          <w:kern w:val="0"/>
          <w:sz w:val="24"/>
          <w:szCs w:val="24"/>
          <w:lang w:eastAsia="et-EE"/>
          <w14:ligatures w14:val="none"/>
        </w:rPr>
        <w:t>„</w:t>
      </w:r>
      <w:r w:rsidRPr="00C62047">
        <w:rPr>
          <w:rFonts w:ascii="Times New Roman" w:hAnsi="Times New Roman" w:eastAsia="Times New Roman" w:cs="Times New Roman"/>
          <w:b/>
          <w:bCs/>
          <w:color w:val="000000"/>
          <w:kern w:val="0"/>
          <w:sz w:val="24"/>
          <w:szCs w:val="24"/>
          <w:lang w:eastAsia="et-EE"/>
          <w14:ligatures w14:val="none"/>
        </w:rPr>
        <w:t xml:space="preserve">§ 18. </w:t>
      </w:r>
      <w:r>
        <w:rPr>
          <w:rFonts w:ascii="Times New Roman" w:hAnsi="Times New Roman" w:eastAsia="Times New Roman" w:cs="Times New Roman"/>
          <w:b/>
          <w:bCs/>
          <w:color w:val="000000"/>
          <w:kern w:val="0"/>
          <w:sz w:val="24"/>
          <w:szCs w:val="24"/>
          <w:lang w:eastAsia="et-EE"/>
          <w14:ligatures w14:val="none"/>
        </w:rPr>
        <w:t>Linnakeskkonna ja maakeskkonna t</w:t>
      </w:r>
      <w:r w:rsidRPr="00C62047">
        <w:rPr>
          <w:rFonts w:ascii="Times New Roman" w:hAnsi="Times New Roman" w:eastAsia="Times New Roman" w:cs="Times New Roman"/>
          <w:b/>
          <w:bCs/>
          <w:color w:val="000000"/>
          <w:kern w:val="0"/>
          <w:sz w:val="24"/>
          <w:szCs w:val="24"/>
          <w:lang w:eastAsia="et-EE"/>
          <w14:ligatures w14:val="none"/>
        </w:rPr>
        <w:t>austapiirkond</w:t>
      </w:r>
    </w:p>
    <w:p w:rsidRPr="00C62047" w:rsidR="00AC328A" w:rsidP="00AC328A" w:rsidRDefault="00AC328A" w14:paraId="236C3A4B"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p>
    <w:p w:rsidRPr="002E1520" w:rsidR="00AC328A" w:rsidP="00AC328A" w:rsidRDefault="00AC328A" w14:paraId="0A0520D9" w14:textId="77777777">
      <w:pPr>
        <w:spacing w:after="0" w:line="240" w:lineRule="auto"/>
        <w:ind w:right="22"/>
        <w:jc w:val="both"/>
        <w:rPr>
          <w:rFonts w:ascii="Times New Roman" w:hAnsi="Times New Roman" w:cs="Times New Roman"/>
          <w:sz w:val="24"/>
          <w:szCs w:val="24"/>
        </w:rPr>
      </w:pPr>
      <w:r w:rsidRPr="002E1520">
        <w:rPr>
          <w:rFonts w:ascii="Times New Roman" w:hAnsi="Times New Roman" w:cs="Times New Roman"/>
          <w:sz w:val="24"/>
          <w:szCs w:val="24"/>
        </w:rPr>
        <w:t>(1</w:t>
      </w:r>
      <w:r>
        <w:rPr>
          <w:rFonts w:ascii="Times New Roman" w:hAnsi="Times New Roman" w:cs="Times New Roman"/>
          <w:sz w:val="24"/>
          <w:szCs w:val="24"/>
        </w:rPr>
        <w:t xml:space="preserve">) </w:t>
      </w:r>
      <w:r w:rsidRPr="002E1520">
        <w:rPr>
          <w:rFonts w:ascii="Times New Roman" w:hAnsi="Times New Roman" w:cs="Times New Roman"/>
          <w:sz w:val="24"/>
          <w:szCs w:val="24"/>
        </w:rPr>
        <w:t>Linnakeskkonna taustapiirkond on ala linna- ja eeslinnapiirkonnas, mille õhukvaliteedi tasemed iseloomustavad linnaelanikkonna üldist saasteainetega kokkupuute määra.</w:t>
      </w:r>
    </w:p>
    <w:p w:rsidR="00AC328A" w:rsidP="00AC328A" w:rsidRDefault="00AC328A" w14:paraId="01C9D0E5" w14:textId="77777777">
      <w:pPr>
        <w:spacing w:after="0" w:line="240" w:lineRule="auto"/>
        <w:jc w:val="both"/>
        <w:rPr>
          <w:rFonts w:ascii="Times New Roman" w:hAnsi="Times New Roman" w:cs="Times New Roman"/>
          <w:sz w:val="24"/>
          <w:szCs w:val="24"/>
        </w:rPr>
      </w:pPr>
    </w:p>
    <w:p w:rsidRPr="002E1520" w:rsidR="00AC328A" w:rsidP="00AC328A" w:rsidRDefault="00AC328A" w14:paraId="365F8D2D"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Pr>
          <w:rFonts w:ascii="Times New Roman" w:hAnsi="Times New Roman" w:cs="Times New Roman"/>
          <w:sz w:val="24"/>
          <w:szCs w:val="24"/>
        </w:rPr>
        <w:t xml:space="preserve">(2) </w:t>
      </w:r>
      <w:r w:rsidRPr="002E1520">
        <w:rPr>
          <w:rFonts w:ascii="Times New Roman" w:hAnsi="Times New Roman" w:cs="Times New Roman"/>
          <w:sz w:val="24"/>
          <w:szCs w:val="24"/>
        </w:rPr>
        <w:t>Maakeskkonna taustapiirkond on ala maapiirkonnas, mille õhukvaliteedi tasemed iseloomustavad maaelanikkonna, taimestiku ja looduslike ökosüsteemide üldist saasteainetega kokkupuute määra.“;</w:t>
      </w:r>
    </w:p>
    <w:p w:rsidRPr="00C62047" w:rsidR="00AC328A" w:rsidP="00AC328A" w:rsidRDefault="00AC328A" w14:paraId="0AB7C2BB" w14:textId="77777777">
      <w:pPr>
        <w:pStyle w:val="Loendilik"/>
        <w:spacing w:line="240" w:lineRule="auto"/>
        <w:ind w:left="502"/>
        <w:jc w:val="both"/>
        <w:rPr>
          <w:rFonts w:ascii="Times New Roman" w:hAnsi="Times New Roman" w:eastAsia="Times New Roman" w:cs="Times New Roman"/>
          <w:b/>
          <w:bCs/>
          <w:color w:val="000000"/>
          <w:kern w:val="0"/>
          <w:sz w:val="24"/>
          <w:szCs w:val="24"/>
          <w:lang w:eastAsia="et-EE"/>
          <w14:ligatures w14:val="none"/>
        </w:rPr>
      </w:pPr>
    </w:p>
    <w:p w:rsidRPr="00C62047" w:rsidR="00AC328A" w:rsidP="00AC328A" w:rsidRDefault="00AC328A" w14:paraId="46B64012" w14:textId="77777777">
      <w:pPr>
        <w:pStyle w:val="Loendilik"/>
        <w:numPr>
          <w:ilvl w:val="0"/>
          <w:numId w:val="1"/>
        </w:num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paragrahv</w:t>
      </w:r>
      <w:r>
        <w:rPr>
          <w:rFonts w:ascii="Times New Roman" w:hAnsi="Times New Roman" w:eastAsia="Times New Roman" w:cs="Times New Roman"/>
          <w:color w:val="000000"/>
          <w:kern w:val="0"/>
          <w:sz w:val="24"/>
          <w:szCs w:val="24"/>
          <w:lang w:eastAsia="et-EE"/>
          <w14:ligatures w14:val="none"/>
        </w:rPr>
        <w:t>i</w:t>
      </w:r>
      <w:r w:rsidRPr="00C62047">
        <w:rPr>
          <w:rFonts w:ascii="Times New Roman" w:hAnsi="Times New Roman" w:eastAsia="Times New Roman" w:cs="Times New Roman"/>
          <w:color w:val="000000"/>
          <w:kern w:val="0"/>
          <w:sz w:val="24"/>
          <w:szCs w:val="24"/>
          <w:lang w:eastAsia="et-EE"/>
          <w14:ligatures w14:val="none"/>
        </w:rPr>
        <w:t xml:space="preserve"> 30 lõike 5</w:t>
      </w:r>
      <w:r w:rsidRPr="00C62047">
        <w:rPr>
          <w:rFonts w:ascii="Times New Roman" w:hAnsi="Times New Roman" w:eastAsia="Times New Roman" w:cs="Times New Roman"/>
          <w:color w:val="000000"/>
          <w:kern w:val="0"/>
          <w:sz w:val="24"/>
          <w:szCs w:val="24"/>
          <w:vertAlign w:val="superscript"/>
          <w:lang w:eastAsia="et-EE"/>
          <w14:ligatures w14:val="none"/>
        </w:rPr>
        <w:t>1</w:t>
      </w:r>
      <w:r w:rsidRPr="00C62047">
        <w:rPr>
          <w:rFonts w:ascii="Times New Roman" w:hAnsi="Times New Roman" w:eastAsia="Times New Roman" w:cs="Times New Roman"/>
          <w:color w:val="000000"/>
          <w:kern w:val="0"/>
          <w:sz w:val="24"/>
          <w:szCs w:val="24"/>
          <w:lang w:eastAsia="et-EE"/>
          <w14:ligatures w14:val="none"/>
        </w:rPr>
        <w:t xml:space="preserve"> punkt</w:t>
      </w:r>
      <w:r>
        <w:rPr>
          <w:rFonts w:ascii="Times New Roman" w:hAnsi="Times New Roman" w:eastAsia="Times New Roman" w:cs="Times New Roman"/>
          <w:color w:val="000000"/>
          <w:kern w:val="0"/>
          <w:sz w:val="24"/>
          <w:szCs w:val="24"/>
          <w:lang w:eastAsia="et-EE"/>
          <w14:ligatures w14:val="none"/>
        </w:rPr>
        <w:t>id</w:t>
      </w:r>
      <w:r w:rsidRPr="00C62047">
        <w:rPr>
          <w:rFonts w:ascii="Times New Roman" w:hAnsi="Times New Roman" w:eastAsia="Times New Roman" w:cs="Times New Roman"/>
          <w:color w:val="000000"/>
          <w:kern w:val="0"/>
          <w:sz w:val="24"/>
          <w:szCs w:val="24"/>
          <w:lang w:eastAsia="et-EE"/>
          <w14:ligatures w14:val="none"/>
        </w:rPr>
        <w:t xml:space="preserve"> 2</w:t>
      </w:r>
      <w:r>
        <w:rPr>
          <w:rFonts w:ascii="Times New Roman" w:hAnsi="Times New Roman" w:eastAsia="Times New Roman" w:cs="Times New Roman"/>
          <w:color w:val="000000"/>
          <w:kern w:val="0"/>
          <w:sz w:val="24"/>
          <w:szCs w:val="24"/>
          <w:lang w:eastAsia="et-EE"/>
          <w14:ligatures w14:val="none"/>
        </w:rPr>
        <w:t xml:space="preserve"> ja 3</w:t>
      </w:r>
      <w:r w:rsidRPr="00C62047">
        <w:rPr>
          <w:rFonts w:ascii="Times New Roman" w:hAnsi="Times New Roman" w:eastAsia="Times New Roman" w:cs="Times New Roman"/>
          <w:color w:val="000000"/>
          <w:kern w:val="0"/>
          <w:sz w:val="24"/>
          <w:szCs w:val="24"/>
          <w:lang w:eastAsia="et-EE"/>
          <w14:ligatures w14:val="none"/>
        </w:rPr>
        <w:t xml:space="preserve"> muudetakse ja sõnastatakse järgmiselt:</w:t>
      </w:r>
    </w:p>
    <w:p w:rsidR="00AC328A" w:rsidP="00AC328A" w:rsidRDefault="00AC328A" w14:paraId="58C4DEF6" w14:textId="54EA4864">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„2) eri mõõtesüsteemide, sealhulgas meetodite, seadmete, võrkude, </w:t>
      </w:r>
      <w:r w:rsidR="00B02602">
        <w:rPr>
          <w:rFonts w:ascii="Times New Roman" w:hAnsi="Times New Roman" w:cs="Times New Roman"/>
          <w:sz w:val="24"/>
          <w:szCs w:val="24"/>
        </w:rPr>
        <w:t>arvutusliku hindamise</w:t>
      </w:r>
      <w:r w:rsidRPr="00C62047">
        <w:rPr>
          <w:rFonts w:ascii="Times New Roman" w:hAnsi="Times New Roman" w:cs="Times New Roman"/>
          <w:sz w:val="24"/>
          <w:szCs w:val="24"/>
        </w:rPr>
        <w:t xml:space="preserve">, laborite </w:t>
      </w:r>
      <w:r>
        <w:rPr>
          <w:rFonts w:ascii="Times New Roman" w:hAnsi="Times New Roman" w:cs="Times New Roman"/>
          <w:sz w:val="24"/>
          <w:szCs w:val="24"/>
        </w:rPr>
        <w:t>ning</w:t>
      </w:r>
      <w:r w:rsidRPr="00C62047">
        <w:rPr>
          <w:rFonts w:ascii="Times New Roman" w:hAnsi="Times New Roman" w:cs="Times New Roman"/>
          <w:sz w:val="24"/>
          <w:szCs w:val="24"/>
        </w:rPr>
        <w:t xml:space="preserve"> nende mõõtmistäpsuse asjakohasuse analüüsimine, mõõtmistäpsuse</w:t>
      </w:r>
      <w:r>
        <w:rPr>
          <w:rFonts w:ascii="Times New Roman" w:hAnsi="Times New Roman" w:cs="Times New Roman"/>
          <w:sz w:val="24"/>
          <w:szCs w:val="24"/>
        </w:rPr>
        <w:t xml:space="preserve"> ja </w:t>
      </w:r>
      <w:r w:rsidRPr="00EF25C3">
        <w:rPr>
          <w:rFonts w:ascii="Times New Roman" w:hAnsi="Times New Roman" w:cs="Times New Roman"/>
          <w:sz w:val="24"/>
          <w:szCs w:val="24"/>
        </w:rPr>
        <w:t>seirevõrgu toimimise</w:t>
      </w:r>
      <w:r>
        <w:rPr>
          <w:rFonts w:ascii="Times New Roman" w:hAnsi="Times New Roman" w:cs="Times New Roman"/>
          <w:sz w:val="24"/>
          <w:szCs w:val="24"/>
        </w:rPr>
        <w:t xml:space="preserve"> ja hoolduse</w:t>
      </w:r>
      <w:r w:rsidRPr="00C62047">
        <w:rPr>
          <w:rFonts w:ascii="Times New Roman" w:hAnsi="Times New Roman" w:cs="Times New Roman"/>
          <w:sz w:val="24"/>
          <w:szCs w:val="24"/>
        </w:rPr>
        <w:t xml:space="preserve"> tagamine ja hindamismeetodite analüüs</w:t>
      </w:r>
      <w:r>
        <w:rPr>
          <w:rFonts w:ascii="Times New Roman" w:hAnsi="Times New Roman" w:cs="Times New Roman"/>
          <w:sz w:val="24"/>
          <w:szCs w:val="24"/>
        </w:rPr>
        <w:t xml:space="preserve"> </w:t>
      </w:r>
      <w:r w:rsidRPr="00EF25C3">
        <w:rPr>
          <w:rFonts w:ascii="Times New Roman" w:hAnsi="Times New Roman" w:cs="Times New Roman"/>
          <w:sz w:val="24"/>
          <w:szCs w:val="24"/>
        </w:rPr>
        <w:t>ning mõõtmisandmete edastamine ja jagamine</w:t>
      </w:r>
      <w:r w:rsidRPr="00C62047">
        <w:rPr>
          <w:rFonts w:ascii="Times New Roman" w:hAnsi="Times New Roman" w:cs="Times New Roman"/>
          <w:sz w:val="24"/>
          <w:szCs w:val="24"/>
        </w:rPr>
        <w:t>;</w:t>
      </w:r>
    </w:p>
    <w:p w:rsidRPr="00C62047" w:rsidR="00AC328A" w:rsidP="00AC328A" w:rsidRDefault="00AC328A" w14:paraId="13AA56D7"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EF25C3">
        <w:rPr>
          <w:rFonts w:ascii="Times New Roman" w:hAnsi="Times New Roman" w:cs="Times New Roman"/>
          <w:sz w:val="24"/>
          <w:szCs w:val="24"/>
        </w:rPr>
        <w:t>Euroopa Komisjoni korraldatavate õhukvaliteedi hindamise kvaliteedi tagamise programmide koordineerimine Eestis ning koostöö teiste Euroopa Liidu liikmesriikide ja Euroopa Komisjoniga, sealhulgas piiriülese õhusaaste vallas</w:t>
      </w:r>
      <w:r>
        <w:rPr>
          <w:rFonts w:ascii="Times New Roman" w:hAnsi="Times New Roman" w:cs="Times New Roman"/>
          <w:sz w:val="24"/>
          <w:szCs w:val="24"/>
        </w:rPr>
        <w:t>;</w:t>
      </w:r>
      <w:r w:rsidRPr="00C62047">
        <w:rPr>
          <w:rFonts w:ascii="Times New Roman" w:hAnsi="Times New Roman" w:cs="Times New Roman"/>
          <w:sz w:val="24"/>
          <w:szCs w:val="24"/>
        </w:rPr>
        <w:t>“;</w:t>
      </w:r>
    </w:p>
    <w:p w:rsidRPr="00C62047" w:rsidR="00AC328A" w:rsidP="00AC328A" w:rsidRDefault="00AC328A" w14:paraId="08D236EC"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0391B3C9" w14:textId="5CA59ED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eastAsia="Times New Roman" w:cs="Times New Roman"/>
          <w:color w:val="000000"/>
          <w:kern w:val="0"/>
          <w:sz w:val="24"/>
          <w:szCs w:val="24"/>
          <w:lang w:eastAsia="et-EE"/>
          <w14:ligatures w14:val="none"/>
        </w:rPr>
        <w:t>paragrahv</w:t>
      </w:r>
      <w:r>
        <w:rPr>
          <w:rFonts w:ascii="Times New Roman" w:hAnsi="Times New Roman" w:eastAsia="Times New Roman" w:cs="Times New Roman"/>
          <w:color w:val="000000"/>
          <w:kern w:val="0"/>
          <w:sz w:val="24"/>
          <w:szCs w:val="24"/>
          <w:lang w:eastAsia="et-EE"/>
          <w14:ligatures w14:val="none"/>
        </w:rPr>
        <w:t>i</w:t>
      </w:r>
      <w:r w:rsidRPr="00C62047">
        <w:rPr>
          <w:rFonts w:ascii="Times New Roman" w:hAnsi="Times New Roman" w:eastAsia="Times New Roman" w:cs="Times New Roman"/>
          <w:color w:val="000000"/>
          <w:kern w:val="0"/>
          <w:sz w:val="24"/>
          <w:szCs w:val="24"/>
          <w:lang w:eastAsia="et-EE"/>
          <w14:ligatures w14:val="none"/>
        </w:rPr>
        <w:t xml:space="preserve"> 30 lõike 5</w:t>
      </w:r>
      <w:r w:rsidRPr="00C62047">
        <w:rPr>
          <w:rFonts w:ascii="Times New Roman" w:hAnsi="Times New Roman" w:eastAsia="Times New Roman" w:cs="Times New Roman"/>
          <w:color w:val="000000"/>
          <w:kern w:val="0"/>
          <w:sz w:val="24"/>
          <w:szCs w:val="24"/>
          <w:vertAlign w:val="superscript"/>
          <w:lang w:eastAsia="et-EE"/>
          <w14:ligatures w14:val="none"/>
        </w:rPr>
        <w:t>1</w:t>
      </w:r>
      <w:r w:rsidRPr="00C62047">
        <w:rPr>
          <w:rFonts w:ascii="Times New Roman" w:hAnsi="Times New Roman" w:eastAsia="Times New Roman" w:cs="Times New Roman"/>
          <w:color w:val="000000"/>
          <w:kern w:val="0"/>
          <w:sz w:val="24"/>
          <w:szCs w:val="24"/>
          <w:lang w:eastAsia="et-EE"/>
          <w14:ligatures w14:val="none"/>
        </w:rPr>
        <w:t xml:space="preserve"> punkt</w:t>
      </w:r>
      <w:r>
        <w:rPr>
          <w:rFonts w:ascii="Times New Roman" w:hAnsi="Times New Roman" w:eastAsia="Times New Roman" w:cs="Times New Roman"/>
          <w:color w:val="000000"/>
          <w:kern w:val="0"/>
          <w:sz w:val="24"/>
          <w:szCs w:val="24"/>
          <w:lang w:eastAsia="et-EE"/>
          <w14:ligatures w14:val="none"/>
        </w:rPr>
        <w:t>i</w:t>
      </w:r>
      <w:r w:rsidRPr="00C62047">
        <w:rPr>
          <w:rFonts w:ascii="Times New Roman" w:hAnsi="Times New Roman" w:eastAsia="Times New Roman" w:cs="Times New Roman"/>
          <w:color w:val="000000"/>
          <w:kern w:val="0"/>
          <w:sz w:val="24"/>
          <w:szCs w:val="24"/>
          <w:lang w:eastAsia="et-EE"/>
          <w14:ligatures w14:val="none"/>
        </w:rPr>
        <w:t xml:space="preserve"> 6</w:t>
      </w:r>
      <w:r>
        <w:rPr>
          <w:rFonts w:ascii="Times New Roman" w:hAnsi="Times New Roman" w:eastAsia="Times New Roman" w:cs="Times New Roman"/>
          <w:color w:val="000000"/>
          <w:kern w:val="0"/>
          <w:sz w:val="24"/>
          <w:szCs w:val="24"/>
          <w:lang w:eastAsia="et-EE"/>
          <w14:ligatures w14:val="none"/>
        </w:rPr>
        <w:t xml:space="preserve"> täiendatakse sõnadega „ja õhukvaliteedi indeksist“;</w:t>
      </w:r>
    </w:p>
    <w:p w:rsidR="00AC328A" w:rsidP="00AC328A" w:rsidRDefault="00AC328A" w14:paraId="07AAD467" w14:textId="77777777">
      <w:pPr>
        <w:spacing w:after="28" w:line="240" w:lineRule="auto"/>
        <w:ind w:right="22"/>
        <w:jc w:val="both"/>
        <w:rPr>
          <w:rFonts w:ascii="Times New Roman" w:hAnsi="Times New Roman" w:cs="Times New Roman"/>
          <w:sz w:val="24"/>
          <w:szCs w:val="24"/>
        </w:rPr>
      </w:pPr>
    </w:p>
    <w:p w:rsidR="00AC328A" w:rsidP="00AC328A" w:rsidRDefault="00AC328A" w14:paraId="3FA3379A" w14:textId="77777777">
      <w:pPr>
        <w:pStyle w:val="Loendilik"/>
        <w:numPr>
          <w:ilvl w:val="0"/>
          <w:numId w:val="1"/>
        </w:num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paragrahvi 30 täiendatakse lõikega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järgmises sõnastuses:</w:t>
      </w:r>
    </w:p>
    <w:p w:rsidRPr="00C53BA4" w:rsidR="00AC328A" w:rsidP="00AC328A" w:rsidRDefault="00AC328A" w14:paraId="7398F405" w14:textId="77777777">
      <w:p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vertAlign w:val="superscript"/>
        </w:rPr>
        <w:t>2</w:t>
      </w:r>
      <w:r>
        <w:rPr>
          <w:rFonts w:ascii="Times New Roman" w:hAnsi="Times New Roman" w:cs="Times New Roman"/>
          <w:sz w:val="24"/>
          <w:szCs w:val="24"/>
        </w:rPr>
        <w:t>) Õhukvaliteedi indeks sisaldab</w:t>
      </w:r>
      <w:r w:rsidRPr="00C53BA4">
        <w:rPr>
          <w:rFonts w:ascii="Times New Roman" w:hAnsi="Times New Roman" w:cs="Times New Roman"/>
          <w:sz w:val="24"/>
          <w:szCs w:val="24"/>
        </w:rPr>
        <w:t xml:space="preserve"> kord tunnis uuendatavaid andmeid vääveldioksiidi, lämmastikdioksiidi, osakeste (PM</w:t>
      </w:r>
      <w:r w:rsidRPr="00C53BA4">
        <w:rPr>
          <w:rFonts w:ascii="Times New Roman" w:hAnsi="Times New Roman" w:cs="Times New Roman"/>
          <w:sz w:val="24"/>
          <w:szCs w:val="24"/>
          <w:vertAlign w:val="subscript"/>
        </w:rPr>
        <w:t>10</w:t>
      </w:r>
      <w:r w:rsidRPr="00C53BA4">
        <w:rPr>
          <w:rFonts w:ascii="Times New Roman" w:hAnsi="Times New Roman" w:cs="Times New Roman"/>
          <w:sz w:val="24"/>
          <w:szCs w:val="24"/>
        </w:rPr>
        <w:t> ja PM</w:t>
      </w:r>
      <w:r w:rsidRPr="00C53BA4">
        <w:rPr>
          <w:rFonts w:ascii="Times New Roman" w:hAnsi="Times New Roman" w:cs="Times New Roman"/>
          <w:sz w:val="24"/>
          <w:szCs w:val="24"/>
          <w:vertAlign w:val="subscript"/>
        </w:rPr>
        <w:t>2,5</w:t>
      </w:r>
      <w:r w:rsidRPr="00C53BA4">
        <w:rPr>
          <w:rFonts w:ascii="Times New Roman" w:hAnsi="Times New Roman" w:cs="Times New Roman"/>
          <w:sz w:val="24"/>
          <w:szCs w:val="24"/>
        </w:rPr>
        <w:t>) ja osooni kohta</w:t>
      </w:r>
      <w:r>
        <w:rPr>
          <w:rFonts w:ascii="Times New Roman" w:hAnsi="Times New Roman" w:cs="Times New Roman"/>
          <w:sz w:val="24"/>
          <w:szCs w:val="24"/>
        </w:rPr>
        <w:t xml:space="preserve">. </w:t>
      </w:r>
      <w:r w:rsidRPr="00C805F2">
        <w:rPr>
          <w:rFonts w:ascii="Times New Roman" w:hAnsi="Times New Roman" w:cs="Times New Roman"/>
          <w:sz w:val="24"/>
          <w:szCs w:val="24"/>
        </w:rPr>
        <w:t xml:space="preserve">Õhukvaliteedi indeks tugineb Euroopa Keskkonnaameti esitatud Euroopa tasandi õhukvaliteedi indeksitele ning sisaldab teavet </w:t>
      </w:r>
      <w:r>
        <w:rPr>
          <w:rFonts w:ascii="Times New Roman" w:hAnsi="Times New Roman" w:cs="Times New Roman"/>
          <w:sz w:val="24"/>
          <w:szCs w:val="24"/>
        </w:rPr>
        <w:t xml:space="preserve">õhusaasteainete </w:t>
      </w:r>
      <w:r w:rsidRPr="00C805F2">
        <w:rPr>
          <w:rFonts w:ascii="Times New Roman" w:hAnsi="Times New Roman" w:cs="Times New Roman"/>
          <w:sz w:val="24"/>
          <w:szCs w:val="24"/>
        </w:rPr>
        <w:t>tervisemõjude kohta</w:t>
      </w:r>
      <w:r>
        <w:rPr>
          <w:rFonts w:ascii="Times New Roman" w:hAnsi="Times New Roman" w:cs="Times New Roman"/>
          <w:sz w:val="24"/>
          <w:szCs w:val="24"/>
        </w:rPr>
        <w:t>.“;</w:t>
      </w:r>
    </w:p>
    <w:p w:rsidRPr="00C62047" w:rsidR="00AC328A" w:rsidP="00AC328A" w:rsidRDefault="00AC328A" w14:paraId="4DD6654B" w14:textId="77777777">
      <w:pPr>
        <w:spacing w:after="28" w:line="240" w:lineRule="auto"/>
        <w:ind w:right="22"/>
        <w:jc w:val="both"/>
        <w:rPr>
          <w:rFonts w:ascii="Times New Roman" w:hAnsi="Times New Roman" w:cs="Times New Roman"/>
          <w:sz w:val="24"/>
          <w:szCs w:val="24"/>
        </w:rPr>
      </w:pPr>
    </w:p>
    <w:p w:rsidRPr="00C62047" w:rsidR="00AC328A" w:rsidP="00AC328A" w:rsidRDefault="00AC328A" w14:paraId="34F8C34A" w14:textId="769380C2">
      <w:pPr>
        <w:pStyle w:val="Loendilik"/>
        <w:numPr>
          <w:ilvl w:val="0"/>
          <w:numId w:val="1"/>
        </w:numPr>
        <w:spacing w:after="28"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paragrahvi 33 täiendatakse lõi</w:t>
      </w:r>
      <w:r w:rsidR="009839B9">
        <w:rPr>
          <w:rFonts w:ascii="Times New Roman" w:hAnsi="Times New Roman" w:cs="Times New Roman"/>
          <w:sz w:val="24"/>
          <w:szCs w:val="24"/>
        </w:rPr>
        <w:t>g</w:t>
      </w:r>
      <w:r w:rsidRPr="00C62047">
        <w:rPr>
          <w:rFonts w:ascii="Times New Roman" w:hAnsi="Times New Roman" w:cs="Times New Roman"/>
          <w:sz w:val="24"/>
          <w:szCs w:val="24"/>
        </w:rPr>
        <w:t>e</w:t>
      </w:r>
      <w:r w:rsidR="009839B9">
        <w:rPr>
          <w:rFonts w:ascii="Times New Roman" w:hAnsi="Times New Roman" w:cs="Times New Roman"/>
          <w:sz w:val="24"/>
          <w:szCs w:val="24"/>
        </w:rPr>
        <w:t>te</w:t>
      </w:r>
      <w:r w:rsidRPr="00C62047">
        <w:rPr>
          <w:rFonts w:ascii="Times New Roman" w:hAnsi="Times New Roman" w:cs="Times New Roman"/>
          <w:sz w:val="24"/>
          <w:szCs w:val="24"/>
        </w:rPr>
        <w:t>ga 1</w:t>
      </w:r>
      <w:r w:rsidRPr="00C62047">
        <w:rPr>
          <w:rFonts w:ascii="Times New Roman" w:hAnsi="Times New Roman" w:cs="Times New Roman"/>
          <w:sz w:val="24"/>
          <w:szCs w:val="24"/>
          <w:vertAlign w:val="superscript"/>
        </w:rPr>
        <w:t>1</w:t>
      </w:r>
      <w:r w:rsidR="008A0349">
        <w:rPr>
          <w:rFonts w:ascii="Times New Roman" w:hAnsi="Times New Roman" w:cs="Times New Roman"/>
          <w:sz w:val="24"/>
          <w:szCs w:val="24"/>
          <w:vertAlign w:val="superscript"/>
        </w:rPr>
        <w:t xml:space="preserve"> </w:t>
      </w:r>
      <w:r w:rsidRPr="008A0349" w:rsidR="00FC3624">
        <w:rPr>
          <w:rFonts w:ascii="Times New Roman" w:hAnsi="Times New Roman" w:cs="Times New Roman"/>
          <w:sz w:val="24"/>
          <w:szCs w:val="24"/>
        </w:rPr>
        <w:t>–</w:t>
      </w:r>
      <w:r w:rsidR="00815BCA">
        <w:rPr>
          <w:rFonts w:ascii="Times New Roman" w:hAnsi="Times New Roman" w:cs="Times New Roman"/>
          <w:sz w:val="24"/>
          <w:szCs w:val="24"/>
        </w:rPr>
        <w:t>1</w:t>
      </w:r>
      <w:r w:rsidR="00815BCA">
        <w:rPr>
          <w:rFonts w:ascii="Times New Roman" w:hAnsi="Times New Roman" w:cs="Times New Roman"/>
          <w:sz w:val="24"/>
          <w:szCs w:val="24"/>
          <w:vertAlign w:val="superscript"/>
        </w:rPr>
        <w:t>3</w:t>
      </w:r>
      <w:r w:rsidRPr="00C62047">
        <w:rPr>
          <w:rFonts w:ascii="Times New Roman" w:hAnsi="Times New Roman" w:cs="Times New Roman"/>
          <w:sz w:val="24"/>
          <w:szCs w:val="24"/>
        </w:rPr>
        <w:t xml:space="preserve"> j</w:t>
      </w:r>
      <w:r>
        <w:rPr>
          <w:rFonts w:ascii="Times New Roman" w:hAnsi="Times New Roman" w:cs="Times New Roman"/>
          <w:sz w:val="24"/>
          <w:szCs w:val="24"/>
        </w:rPr>
        <w:t>ärgmises sõnastuses</w:t>
      </w:r>
      <w:r w:rsidRPr="00C62047">
        <w:rPr>
          <w:rFonts w:ascii="Times New Roman" w:hAnsi="Times New Roman" w:cs="Times New Roman"/>
          <w:sz w:val="24"/>
          <w:szCs w:val="24"/>
        </w:rPr>
        <w:t>:</w:t>
      </w:r>
    </w:p>
    <w:p w:rsidRPr="00C62047" w:rsidR="00AC328A" w:rsidP="00AC328A" w:rsidRDefault="00AC328A" w14:paraId="4668CDF1" w14:textId="77777777">
      <w:pPr>
        <w:spacing w:after="28"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w:t>
      </w:r>
      <w:r w:rsidRPr="00C62047">
        <w:rPr>
          <w:rFonts w:ascii="Times New Roman" w:hAnsi="Times New Roman" w:cs="Times New Roman"/>
          <w:sz w:val="24"/>
          <w:szCs w:val="24"/>
          <w:vertAlign w:val="superscript"/>
        </w:rPr>
        <w:t>1</w:t>
      </w:r>
      <w:r w:rsidRPr="00C62047">
        <w:rPr>
          <w:rFonts w:ascii="Times New Roman" w:hAnsi="Times New Roman" w:cs="Times New Roman"/>
          <w:sz w:val="24"/>
          <w:szCs w:val="24"/>
        </w:rPr>
        <w:t>) Õhukvaliteeti hinnatakse järg</w:t>
      </w:r>
      <w:r>
        <w:rPr>
          <w:rFonts w:ascii="Times New Roman" w:hAnsi="Times New Roman" w:cs="Times New Roman"/>
          <w:sz w:val="24"/>
          <w:szCs w:val="24"/>
        </w:rPr>
        <w:t>miste</w:t>
      </w:r>
      <w:r w:rsidRPr="00C62047">
        <w:rPr>
          <w:rFonts w:ascii="Times New Roman" w:hAnsi="Times New Roman" w:cs="Times New Roman"/>
          <w:sz w:val="24"/>
          <w:szCs w:val="24"/>
        </w:rPr>
        <w:t xml:space="preserve"> saasteainete </w:t>
      </w:r>
      <w:r w:rsidRPr="00E015AB">
        <w:rPr>
          <w:rFonts w:ascii="Times New Roman" w:hAnsi="Times New Roman" w:cs="Times New Roman"/>
          <w:sz w:val="24"/>
          <w:szCs w:val="24"/>
        </w:rPr>
        <w:t>suhtes</w:t>
      </w:r>
      <w:r w:rsidRPr="00C62047">
        <w:rPr>
          <w:rFonts w:ascii="Times New Roman" w:hAnsi="Times New Roman" w:cs="Times New Roman"/>
          <w:sz w:val="24"/>
          <w:szCs w:val="24"/>
        </w:rPr>
        <w:t>:</w:t>
      </w:r>
    </w:p>
    <w:p w:rsidRPr="00C62047" w:rsidR="00AC328A" w:rsidP="00AC328A" w:rsidRDefault="00AC328A" w14:paraId="3DB16B25" w14:textId="45D244AC">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1) summaarne gaasiline elavhõbe;</w:t>
      </w:r>
    </w:p>
    <w:p w:rsidRPr="00C62047" w:rsidR="00AC328A" w:rsidP="00AC328A" w:rsidRDefault="00AC328A" w14:paraId="5A68470D" w14:textId="77777777">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2) must süsinik</w:t>
      </w:r>
      <w:r>
        <w:rPr>
          <w:rFonts w:ascii="Times New Roman" w:hAnsi="Times New Roman" w:cs="Times New Roman"/>
          <w:kern w:val="0"/>
          <w:sz w:val="24"/>
          <w:szCs w:val="24"/>
          <w14:ligatures w14:val="none"/>
        </w:rPr>
        <w:t xml:space="preserve"> (BC)</w:t>
      </w:r>
      <w:r w:rsidRPr="00C62047">
        <w:rPr>
          <w:rFonts w:ascii="Times New Roman" w:hAnsi="Times New Roman" w:cs="Times New Roman"/>
          <w:kern w:val="0"/>
          <w:sz w:val="24"/>
          <w:szCs w:val="24"/>
          <w14:ligatures w14:val="none"/>
        </w:rPr>
        <w:t>;</w:t>
      </w:r>
    </w:p>
    <w:p w:rsidRPr="00C62047" w:rsidR="00AC328A" w:rsidP="00AC328A" w:rsidRDefault="00AC328A" w14:paraId="6D7AAB0A" w14:textId="00011D6B">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 xml:space="preserve">3) </w:t>
      </w:r>
      <w:proofErr w:type="spellStart"/>
      <w:r w:rsidRPr="00C62047">
        <w:rPr>
          <w:rFonts w:ascii="Times New Roman" w:hAnsi="Times New Roman" w:cs="Times New Roman"/>
          <w:kern w:val="0"/>
          <w:sz w:val="24"/>
          <w:szCs w:val="24"/>
          <w14:ligatures w14:val="none"/>
        </w:rPr>
        <w:t>ülipeened</w:t>
      </w:r>
      <w:proofErr w:type="spellEnd"/>
      <w:r w:rsidRPr="00C62047">
        <w:rPr>
          <w:rFonts w:ascii="Times New Roman" w:hAnsi="Times New Roman" w:cs="Times New Roman"/>
          <w:kern w:val="0"/>
          <w:sz w:val="24"/>
          <w:szCs w:val="24"/>
          <w14:ligatures w14:val="none"/>
        </w:rPr>
        <w:t xml:space="preserve"> osakesed (</w:t>
      </w:r>
      <w:r w:rsidRPr="001511D0">
        <w:rPr>
          <w:rFonts w:ascii="Times New Roman" w:hAnsi="Times New Roman" w:cs="Times New Roman"/>
          <w:kern w:val="0"/>
          <w:sz w:val="24"/>
          <w:szCs w:val="24"/>
          <w14:ligatures w14:val="none"/>
        </w:rPr>
        <w:t>PM</w:t>
      </w:r>
      <w:r w:rsidRPr="001511D0">
        <w:rPr>
          <w:rFonts w:ascii="Times New Roman" w:hAnsi="Times New Roman" w:cs="Times New Roman"/>
          <w:kern w:val="0"/>
          <w:sz w:val="24"/>
          <w:szCs w:val="24"/>
          <w:vertAlign w:val="subscript"/>
          <w14:ligatures w14:val="none"/>
        </w:rPr>
        <w:t>0,1</w:t>
      </w:r>
      <w:r w:rsidR="009839B9">
        <w:rPr>
          <w:rFonts w:ascii="Times New Roman" w:hAnsi="Times New Roman" w:cs="Times New Roman"/>
          <w:kern w:val="0"/>
          <w:sz w:val="24"/>
          <w:szCs w:val="24"/>
          <w14:ligatures w14:val="none"/>
        </w:rPr>
        <w:t>)</w:t>
      </w:r>
      <w:r w:rsidRPr="00C62047">
        <w:rPr>
          <w:rFonts w:ascii="Times New Roman" w:hAnsi="Times New Roman" w:cs="Times New Roman"/>
          <w:kern w:val="0"/>
          <w:sz w:val="24"/>
          <w:szCs w:val="24"/>
          <w14:ligatures w14:val="none"/>
        </w:rPr>
        <w:t>;</w:t>
      </w:r>
    </w:p>
    <w:p w:rsidR="009839B9" w:rsidP="00AC328A" w:rsidRDefault="00AC328A" w14:paraId="080D9A81" w14:textId="77777777">
      <w:pPr>
        <w:spacing w:after="0" w:line="240" w:lineRule="auto"/>
        <w:jc w:val="both"/>
        <w:rPr>
          <w:rFonts w:ascii="Times New Roman" w:hAnsi="Times New Roman" w:cs="Times New Roman"/>
          <w:kern w:val="0"/>
          <w:sz w:val="24"/>
          <w:szCs w:val="24"/>
          <w14:ligatures w14:val="none"/>
        </w:rPr>
      </w:pPr>
      <w:r w:rsidRPr="00C62047">
        <w:rPr>
          <w:rFonts w:ascii="Times New Roman" w:hAnsi="Times New Roman" w:cs="Times New Roman"/>
          <w:kern w:val="0"/>
          <w:sz w:val="24"/>
          <w:szCs w:val="24"/>
          <w14:ligatures w14:val="none"/>
        </w:rPr>
        <w:t>4) ammoniaak.</w:t>
      </w:r>
    </w:p>
    <w:p w:rsidR="00AC55F7" w:rsidP="00AC328A" w:rsidRDefault="00AC55F7" w14:paraId="25CFAF26" w14:textId="77777777">
      <w:pPr>
        <w:spacing w:after="0" w:line="240" w:lineRule="auto"/>
        <w:jc w:val="both"/>
        <w:rPr>
          <w:rFonts w:ascii="Times New Roman" w:hAnsi="Times New Roman" w:cs="Times New Roman"/>
          <w:kern w:val="0"/>
          <w:sz w:val="24"/>
          <w:szCs w:val="24"/>
          <w14:ligatures w14:val="none"/>
        </w:rPr>
      </w:pPr>
    </w:p>
    <w:p w:rsidR="00AC55F7" w:rsidP="00AC328A" w:rsidRDefault="009839B9" w14:paraId="481EB39F" w14:textId="77777777">
      <w:pPr>
        <w:spacing w:after="0" w:line="240" w:lineRule="auto"/>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r>
        <w:rPr>
          <w:rFonts w:ascii="Times New Roman" w:hAnsi="Times New Roman" w:cs="Times New Roman"/>
          <w:kern w:val="0"/>
          <w:sz w:val="24"/>
          <w:szCs w:val="24"/>
          <w:vertAlign w:val="superscript"/>
          <w14:ligatures w14:val="none"/>
        </w:rPr>
        <w:t>2</w:t>
      </w:r>
      <w:r>
        <w:rPr>
          <w:rFonts w:ascii="Times New Roman" w:hAnsi="Times New Roman" w:cs="Times New Roman"/>
          <w:kern w:val="0"/>
          <w:sz w:val="24"/>
          <w:szCs w:val="24"/>
          <w14:ligatures w14:val="none"/>
        </w:rPr>
        <w:t>) S</w:t>
      </w:r>
      <w:r w:rsidRPr="00C62047">
        <w:rPr>
          <w:rFonts w:ascii="Times New Roman" w:hAnsi="Times New Roman" w:cs="Times New Roman"/>
          <w:kern w:val="0"/>
          <w:sz w:val="24"/>
          <w:szCs w:val="24"/>
          <w14:ligatures w14:val="none"/>
        </w:rPr>
        <w:t>ummaarne gaasiline elavhõbe</w:t>
      </w:r>
      <w:r>
        <w:rPr>
          <w:rFonts w:ascii="Times New Roman" w:hAnsi="Times New Roman" w:cs="Times New Roman"/>
          <w:kern w:val="0"/>
          <w:sz w:val="24"/>
          <w:szCs w:val="24"/>
          <w14:ligatures w14:val="none"/>
        </w:rPr>
        <w:t xml:space="preserve"> on käesoleva seaduse tähenduses</w:t>
      </w:r>
      <w:r w:rsidRPr="00C62047">
        <w:rPr>
          <w:rFonts w:ascii="Times New Roman" w:hAnsi="Times New Roman" w:cs="Times New Roman"/>
          <w:kern w:val="0"/>
          <w:sz w:val="24"/>
          <w:szCs w:val="24"/>
          <w14:ligatures w14:val="none"/>
        </w:rPr>
        <w:t xml:space="preserve"> elementaarelavhõbeda aur (Hg</w:t>
      </w:r>
      <w:r w:rsidRPr="00EF1D7D">
        <w:rPr>
          <w:rFonts w:ascii="Times New Roman" w:hAnsi="Times New Roman" w:cs="Times New Roman"/>
          <w:kern w:val="0"/>
          <w:sz w:val="24"/>
          <w:szCs w:val="24"/>
          <w:vertAlign w:val="superscript"/>
          <w14:ligatures w14:val="none"/>
        </w:rPr>
        <w:t>0</w:t>
      </w:r>
      <w:r w:rsidRPr="00C62047">
        <w:rPr>
          <w:rFonts w:ascii="Times New Roman" w:hAnsi="Times New Roman" w:cs="Times New Roman"/>
          <w:kern w:val="0"/>
          <w:sz w:val="24"/>
          <w:szCs w:val="24"/>
          <w14:ligatures w14:val="none"/>
        </w:rPr>
        <w:t>)</w:t>
      </w:r>
      <w:r>
        <w:rPr>
          <w:rFonts w:ascii="Times New Roman" w:hAnsi="Times New Roman" w:cs="Times New Roman"/>
          <w:kern w:val="0"/>
          <w:sz w:val="24"/>
          <w:szCs w:val="24"/>
          <w14:ligatures w14:val="none"/>
        </w:rPr>
        <w:t>,</w:t>
      </w:r>
      <w:r w:rsidRPr="00C62047">
        <w:rPr>
          <w:rFonts w:ascii="Times New Roman" w:hAnsi="Times New Roman" w:cs="Times New Roman"/>
          <w:kern w:val="0"/>
          <w:sz w:val="24"/>
          <w:szCs w:val="24"/>
          <w14:ligatures w14:val="none"/>
        </w:rPr>
        <w:t xml:space="preserve"> ja reaktiivne gaasiline elavhõbe, st vesilahustuvad elavhõbeda ühendid, millel on piisavalt kõrge aururõhk gaasifaasis püsimiseks</w:t>
      </w:r>
      <w:r w:rsidR="00AC55F7">
        <w:rPr>
          <w:rFonts w:ascii="Times New Roman" w:hAnsi="Times New Roman" w:cs="Times New Roman"/>
          <w:kern w:val="0"/>
          <w:sz w:val="24"/>
          <w:szCs w:val="24"/>
          <w14:ligatures w14:val="none"/>
        </w:rPr>
        <w:t>.</w:t>
      </w:r>
    </w:p>
    <w:p w:rsidR="00815BCA" w:rsidP="00AC328A" w:rsidRDefault="00815BCA" w14:paraId="2693743C" w14:textId="6E580041">
      <w:pPr>
        <w:spacing w:after="0" w:line="240" w:lineRule="auto"/>
        <w:jc w:val="both"/>
        <w:rPr>
          <w:rFonts w:ascii="Times New Roman" w:hAnsi="Times New Roman" w:cs="Times New Roman"/>
          <w:kern w:val="0"/>
          <w:sz w:val="24"/>
          <w:szCs w:val="24"/>
          <w14:ligatures w14:val="none"/>
        </w:rPr>
      </w:pPr>
    </w:p>
    <w:p w:rsidRPr="00C62047" w:rsidR="00AC328A" w:rsidP="00AC328A" w:rsidRDefault="00815BCA" w14:paraId="16009F5D" w14:textId="5D388078">
      <w:pPr>
        <w:spacing w:after="0" w:line="240" w:lineRule="auto"/>
        <w:jc w:val="both"/>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(1</w:t>
      </w:r>
      <w:r>
        <w:rPr>
          <w:rFonts w:ascii="Times New Roman" w:hAnsi="Times New Roman" w:cs="Times New Roman"/>
          <w:kern w:val="0"/>
          <w:sz w:val="24"/>
          <w:szCs w:val="24"/>
          <w:vertAlign w:val="superscript"/>
          <w14:ligatures w14:val="none"/>
        </w:rPr>
        <w:t>3</w:t>
      </w:r>
      <w:r>
        <w:rPr>
          <w:rFonts w:ascii="Times New Roman" w:hAnsi="Times New Roman" w:cs="Times New Roman"/>
          <w:kern w:val="0"/>
          <w:sz w:val="24"/>
          <w:szCs w:val="24"/>
          <w14:ligatures w14:val="none"/>
        </w:rPr>
        <w:t xml:space="preserve">) </w:t>
      </w:r>
      <w:r w:rsidRPr="008A0349">
        <w:rPr>
          <w:rFonts w:ascii="Times New Roman" w:hAnsi="Times New Roman" w:cs="Times New Roman"/>
          <w:sz w:val="24"/>
          <w:szCs w:val="24"/>
        </w:rPr>
        <w:t>Must süsinik (BC) ehk tahm on käesoleva seaduse tähenduses süsinikku sisaldavad aerosoolid, mida mõõdetakse valguse neeldumise kaudu.“;</w:t>
      </w:r>
    </w:p>
    <w:p w:rsidRPr="00C62047" w:rsidR="00AC328A" w:rsidP="00AC328A" w:rsidRDefault="00AC328A" w14:paraId="30EE68A9" w14:textId="77777777">
      <w:pPr>
        <w:spacing w:after="0" w:line="240" w:lineRule="auto"/>
        <w:jc w:val="both"/>
        <w:rPr>
          <w:rFonts w:ascii="Times New Roman" w:hAnsi="Times New Roman" w:cs="Times New Roman"/>
          <w:kern w:val="0"/>
          <w:sz w:val="24"/>
          <w:szCs w:val="24"/>
          <w14:ligatures w14:val="none"/>
        </w:rPr>
      </w:pPr>
    </w:p>
    <w:p w:rsidR="009839B9" w:rsidP="00AC328A" w:rsidRDefault="009839B9" w14:paraId="45EEB86A" w14:textId="21B61B2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Pr>
          <w:rFonts w:ascii="Times New Roman" w:hAnsi="Times New Roman" w:eastAsia="Times New Roman" w:cs="Times New Roman"/>
          <w:color w:val="000000"/>
          <w:kern w:val="0"/>
          <w:sz w:val="24"/>
          <w:szCs w:val="24"/>
          <w:lang w:eastAsia="et-EE"/>
          <w14:ligatures w14:val="none"/>
        </w:rPr>
        <w:t>paragrahvi 33 täiendatakse lõikega 3</w:t>
      </w:r>
      <w:r>
        <w:rPr>
          <w:rFonts w:ascii="Times New Roman" w:hAnsi="Times New Roman" w:eastAsia="Times New Roman" w:cs="Times New Roman"/>
          <w:color w:val="000000"/>
          <w:kern w:val="0"/>
          <w:sz w:val="24"/>
          <w:szCs w:val="24"/>
          <w:vertAlign w:val="superscript"/>
          <w:lang w:eastAsia="et-EE"/>
          <w14:ligatures w14:val="none"/>
        </w:rPr>
        <w:t>1</w:t>
      </w:r>
      <w:r>
        <w:rPr>
          <w:rFonts w:ascii="Times New Roman" w:hAnsi="Times New Roman" w:eastAsia="Times New Roman" w:cs="Times New Roman"/>
          <w:color w:val="000000"/>
          <w:kern w:val="0"/>
          <w:sz w:val="24"/>
          <w:szCs w:val="24"/>
          <w:lang w:eastAsia="et-EE"/>
          <w14:ligatures w14:val="none"/>
        </w:rPr>
        <w:t xml:space="preserve"> järgmises sõnastuses:</w:t>
      </w:r>
    </w:p>
    <w:p w:rsidR="009839B9" w:rsidP="009839B9" w:rsidRDefault="009839B9" w14:paraId="440EB3D7" w14:textId="5C793B9E">
      <w:pPr>
        <w:spacing w:after="0" w:line="240" w:lineRule="auto"/>
        <w:jc w:val="both"/>
        <w:rPr>
          <w:rFonts w:ascii="Times New Roman" w:hAnsi="Times New Roman" w:cs="Times New Roman"/>
          <w:kern w:val="0"/>
          <w:sz w:val="24"/>
          <w:szCs w:val="24"/>
          <w14:ligatures w14:val="none"/>
        </w:rPr>
      </w:pPr>
      <w:r>
        <w:rPr>
          <w:rFonts w:ascii="Times New Roman" w:hAnsi="Times New Roman" w:eastAsia="Times New Roman" w:cs="Times New Roman"/>
          <w:color w:val="000000"/>
          <w:kern w:val="0"/>
          <w:sz w:val="24"/>
          <w:szCs w:val="24"/>
          <w:lang w:eastAsia="et-EE"/>
          <w14:ligatures w14:val="none"/>
        </w:rPr>
        <w:t>„(3</w:t>
      </w:r>
      <w:r>
        <w:rPr>
          <w:rFonts w:ascii="Times New Roman" w:hAnsi="Times New Roman" w:eastAsia="Times New Roman" w:cs="Times New Roman"/>
          <w:color w:val="000000"/>
          <w:kern w:val="0"/>
          <w:sz w:val="24"/>
          <w:szCs w:val="24"/>
          <w:vertAlign w:val="superscript"/>
          <w:lang w:eastAsia="et-EE"/>
          <w14:ligatures w14:val="none"/>
        </w:rPr>
        <w:t>1</w:t>
      </w:r>
      <w:r>
        <w:rPr>
          <w:rFonts w:ascii="Times New Roman" w:hAnsi="Times New Roman" w:eastAsia="Times New Roman" w:cs="Times New Roman"/>
          <w:color w:val="000000"/>
          <w:kern w:val="0"/>
          <w:sz w:val="24"/>
          <w:szCs w:val="24"/>
          <w:lang w:eastAsia="et-EE"/>
          <w14:ligatures w14:val="none"/>
        </w:rPr>
        <w:t>)</w:t>
      </w:r>
      <w:r w:rsidRPr="009839B9">
        <w:rPr>
          <w:rFonts w:ascii="Times New Roman" w:hAnsi="Times New Roman" w:cs="Times New Roman"/>
          <w:kern w:val="0"/>
          <w:sz w:val="24"/>
          <w:szCs w:val="24"/>
          <w14:ligatures w14:val="none"/>
        </w:rPr>
        <w:t xml:space="preserve"> </w:t>
      </w:r>
      <w:proofErr w:type="spellStart"/>
      <w:r>
        <w:rPr>
          <w:rFonts w:ascii="Times New Roman" w:hAnsi="Times New Roman" w:cs="Times New Roman"/>
          <w:kern w:val="0"/>
          <w:sz w:val="24"/>
          <w:szCs w:val="24"/>
          <w14:ligatures w14:val="none"/>
        </w:rPr>
        <w:t>Ü</w:t>
      </w:r>
      <w:r w:rsidRPr="00C62047">
        <w:rPr>
          <w:rFonts w:ascii="Times New Roman" w:hAnsi="Times New Roman" w:cs="Times New Roman"/>
          <w:kern w:val="0"/>
          <w:sz w:val="24"/>
          <w:szCs w:val="24"/>
          <w14:ligatures w14:val="none"/>
        </w:rPr>
        <w:t>lipeened</w:t>
      </w:r>
      <w:proofErr w:type="spellEnd"/>
      <w:r w:rsidRPr="00C62047">
        <w:rPr>
          <w:rFonts w:ascii="Times New Roman" w:hAnsi="Times New Roman" w:cs="Times New Roman"/>
          <w:kern w:val="0"/>
          <w:sz w:val="24"/>
          <w:szCs w:val="24"/>
          <w14:ligatures w14:val="none"/>
        </w:rPr>
        <w:t xml:space="preserve"> osakesed (</w:t>
      </w:r>
      <w:r w:rsidRPr="001511D0">
        <w:rPr>
          <w:rFonts w:ascii="Times New Roman" w:hAnsi="Times New Roman" w:cs="Times New Roman"/>
          <w:kern w:val="0"/>
          <w:sz w:val="24"/>
          <w:szCs w:val="24"/>
          <w14:ligatures w14:val="none"/>
        </w:rPr>
        <w:t>PM</w:t>
      </w:r>
      <w:r w:rsidRPr="001511D0">
        <w:rPr>
          <w:rFonts w:ascii="Times New Roman" w:hAnsi="Times New Roman" w:cs="Times New Roman"/>
          <w:kern w:val="0"/>
          <w:sz w:val="24"/>
          <w:szCs w:val="24"/>
          <w:vertAlign w:val="subscript"/>
          <w14:ligatures w14:val="none"/>
        </w:rPr>
        <w:t>0,1</w:t>
      </w:r>
      <w:r w:rsidRPr="00C62047">
        <w:rPr>
          <w:rFonts w:ascii="Times New Roman" w:hAnsi="Times New Roman" w:cs="Times New Roman"/>
          <w:kern w:val="0"/>
          <w:sz w:val="24"/>
          <w:szCs w:val="24"/>
          <w14:ligatures w14:val="none"/>
        </w:rPr>
        <w:t>)</w:t>
      </w:r>
      <w:r>
        <w:rPr>
          <w:rFonts w:ascii="Times New Roman" w:hAnsi="Times New Roman" w:cs="Times New Roman"/>
          <w:kern w:val="0"/>
          <w:sz w:val="24"/>
          <w:szCs w:val="24"/>
          <w14:ligatures w14:val="none"/>
        </w:rPr>
        <w:t xml:space="preserve"> on käesoleva seaduse tähenduses osakesed, </w:t>
      </w:r>
      <w:r w:rsidRPr="00C62047">
        <w:rPr>
          <w:rFonts w:ascii="Times New Roman" w:hAnsi="Times New Roman" w:cs="Times New Roman"/>
          <w:kern w:val="0"/>
          <w:sz w:val="24"/>
          <w:szCs w:val="24"/>
          <w14:ligatures w14:val="none"/>
        </w:rPr>
        <w:t xml:space="preserve">mille läbimõõt on 100 nm või väiksem ja mille puhul mõõdetakse </w:t>
      </w:r>
      <w:proofErr w:type="spellStart"/>
      <w:r w:rsidRPr="00C62047">
        <w:rPr>
          <w:rFonts w:ascii="Times New Roman" w:hAnsi="Times New Roman" w:cs="Times New Roman"/>
          <w:kern w:val="0"/>
          <w:sz w:val="24"/>
          <w:szCs w:val="24"/>
          <w14:ligatures w14:val="none"/>
        </w:rPr>
        <w:t>ülipeen</w:t>
      </w:r>
      <w:r>
        <w:rPr>
          <w:rFonts w:ascii="Times New Roman" w:hAnsi="Times New Roman" w:cs="Times New Roman"/>
          <w:kern w:val="0"/>
          <w:sz w:val="24"/>
          <w:szCs w:val="24"/>
          <w14:ligatures w14:val="none"/>
        </w:rPr>
        <w:t>e</w:t>
      </w:r>
      <w:r w:rsidRPr="00C62047">
        <w:rPr>
          <w:rFonts w:ascii="Times New Roman" w:hAnsi="Times New Roman" w:cs="Times New Roman"/>
          <w:kern w:val="0"/>
          <w:sz w:val="24"/>
          <w:szCs w:val="24"/>
          <w14:ligatures w14:val="none"/>
        </w:rPr>
        <w:t>te</w:t>
      </w:r>
      <w:proofErr w:type="spellEnd"/>
      <w:r w:rsidRPr="00C62047">
        <w:rPr>
          <w:rFonts w:ascii="Times New Roman" w:hAnsi="Times New Roman" w:cs="Times New Roman"/>
          <w:kern w:val="0"/>
          <w:sz w:val="24"/>
          <w:szCs w:val="24"/>
          <w14:ligatures w14:val="none"/>
        </w:rPr>
        <w:t xml:space="preserve"> osakeste arvu kuupsentimeetri kohta suurusvahemikus, mille alampiir on</w:t>
      </w:r>
      <w:r>
        <w:rPr>
          <w:rFonts w:ascii="Times New Roman" w:hAnsi="Times New Roman" w:cs="Times New Roman"/>
          <w:kern w:val="0"/>
          <w:sz w:val="24"/>
          <w:szCs w:val="24"/>
          <w14:ligatures w14:val="none"/>
        </w:rPr>
        <w:t xml:space="preserve"> </w:t>
      </w:r>
      <w:r w:rsidRPr="00C62047">
        <w:rPr>
          <w:rFonts w:ascii="Times New Roman" w:hAnsi="Times New Roman" w:cs="Times New Roman"/>
          <w:kern w:val="0"/>
          <w:sz w:val="24"/>
          <w:szCs w:val="24"/>
          <w14:ligatures w14:val="none"/>
        </w:rPr>
        <w:t xml:space="preserve"> &gt;</w:t>
      </w:r>
      <w:r>
        <w:rPr>
          <w:rFonts w:ascii="Times New Roman" w:hAnsi="Times New Roman" w:cs="Times New Roman"/>
          <w:kern w:val="0"/>
          <w:sz w:val="24"/>
          <w:szCs w:val="24"/>
          <w14:ligatures w14:val="none"/>
        </w:rPr>
        <w:t xml:space="preserve"> </w:t>
      </w:r>
      <w:r w:rsidRPr="00C62047">
        <w:rPr>
          <w:rFonts w:ascii="Times New Roman" w:hAnsi="Times New Roman" w:cs="Times New Roman"/>
          <w:kern w:val="0"/>
          <w:sz w:val="24"/>
          <w:szCs w:val="24"/>
          <w14:ligatures w14:val="none"/>
        </w:rPr>
        <w:t>10 nm</w:t>
      </w:r>
      <w:r>
        <w:rPr>
          <w:rFonts w:ascii="Times New Roman" w:hAnsi="Times New Roman" w:cs="Times New Roman"/>
          <w:kern w:val="0"/>
          <w:sz w:val="24"/>
          <w:szCs w:val="24"/>
          <w14:ligatures w14:val="none"/>
        </w:rPr>
        <w:t xml:space="preserve"> ja</w:t>
      </w:r>
      <w:r w:rsidRPr="00C62047">
        <w:rPr>
          <w:rFonts w:ascii="Times New Roman" w:hAnsi="Times New Roman" w:cs="Times New Roman"/>
          <w:kern w:val="0"/>
          <w:sz w:val="24"/>
          <w:szCs w:val="24"/>
          <w14:ligatures w14:val="none"/>
        </w:rPr>
        <w:t xml:space="preserve"> ülempiiri </w:t>
      </w:r>
      <w:r>
        <w:rPr>
          <w:rFonts w:ascii="Times New Roman" w:hAnsi="Times New Roman" w:cs="Times New Roman"/>
          <w:kern w:val="0"/>
          <w:sz w:val="24"/>
          <w:szCs w:val="24"/>
          <w14:ligatures w14:val="none"/>
        </w:rPr>
        <w:t xml:space="preserve">ei </w:t>
      </w:r>
      <w:r w:rsidRPr="00C62047">
        <w:rPr>
          <w:rFonts w:ascii="Times New Roman" w:hAnsi="Times New Roman" w:cs="Times New Roman"/>
          <w:kern w:val="0"/>
          <w:sz w:val="24"/>
          <w:szCs w:val="24"/>
          <w14:ligatures w14:val="none"/>
        </w:rPr>
        <w:t>piira</w:t>
      </w:r>
      <w:r>
        <w:rPr>
          <w:rFonts w:ascii="Times New Roman" w:hAnsi="Times New Roman" w:cs="Times New Roman"/>
          <w:kern w:val="0"/>
          <w:sz w:val="24"/>
          <w:szCs w:val="24"/>
          <w14:ligatures w14:val="none"/>
        </w:rPr>
        <w:t>ta.“;</w:t>
      </w:r>
    </w:p>
    <w:p w:rsidRPr="009839B9" w:rsidR="009839B9" w:rsidP="009839B9" w:rsidRDefault="009839B9" w14:paraId="611A36A8"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00AC328A" w:rsidP="00AC328A" w:rsidRDefault="00AC328A" w14:paraId="4531E5E0" w14:textId="7F539E59">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paragrahv 36 muudetakse ja sõnastatakse järgmiselt:</w:t>
      </w:r>
    </w:p>
    <w:p w:rsidR="00AC328A" w:rsidP="00AC328A" w:rsidRDefault="00AC328A" w14:paraId="264C8AFB"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710F12">
        <w:rPr>
          <w:rFonts w:ascii="Times New Roman" w:hAnsi="Times New Roman" w:eastAsia="Times New Roman" w:cs="Times New Roman"/>
          <w:color w:val="000000"/>
          <w:kern w:val="0"/>
          <w:sz w:val="24"/>
          <w:szCs w:val="24"/>
          <w:lang w:eastAsia="et-EE"/>
          <w14:ligatures w14:val="none"/>
        </w:rPr>
        <w:t>„</w:t>
      </w:r>
      <w:r w:rsidRPr="000E595B">
        <w:rPr>
          <w:rFonts w:ascii="Times New Roman" w:hAnsi="Times New Roman" w:eastAsia="Times New Roman" w:cs="Times New Roman"/>
          <w:b/>
          <w:bCs/>
          <w:color w:val="000000"/>
          <w:kern w:val="0"/>
          <w:sz w:val="24"/>
          <w:szCs w:val="24"/>
          <w:lang w:eastAsia="et-EE"/>
          <w14:ligatures w14:val="none"/>
        </w:rPr>
        <w:t>§</w:t>
      </w:r>
      <w:r w:rsidRPr="00710F12">
        <w:rPr>
          <w:rFonts w:ascii="Times New Roman" w:hAnsi="Times New Roman" w:eastAsia="Times New Roman" w:cs="Times New Roman"/>
          <w:color w:val="000000"/>
          <w:kern w:val="0"/>
          <w:sz w:val="24"/>
          <w:szCs w:val="24"/>
          <w:lang w:eastAsia="et-EE"/>
          <w14:ligatures w14:val="none"/>
        </w:rPr>
        <w:t xml:space="preserve"> </w:t>
      </w:r>
      <w:r w:rsidRPr="00710F12">
        <w:rPr>
          <w:rFonts w:ascii="Times New Roman" w:hAnsi="Times New Roman" w:eastAsia="Times New Roman" w:cs="Times New Roman"/>
          <w:b/>
          <w:bCs/>
          <w:color w:val="000000"/>
          <w:kern w:val="0"/>
          <w:sz w:val="24"/>
          <w:szCs w:val="24"/>
          <w:lang w:eastAsia="et-EE"/>
          <w14:ligatures w14:val="none"/>
        </w:rPr>
        <w:t>36. Pistelised mõõtmised</w:t>
      </w:r>
    </w:p>
    <w:p w:rsidRPr="00710F12" w:rsidR="00AC328A" w:rsidP="00AC328A" w:rsidRDefault="00AC328A" w14:paraId="617C9965"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Pr="00710F12" w:rsidR="00AC328A" w:rsidP="00AC328A" w:rsidRDefault="00AC328A" w14:paraId="0415AC35"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10F12">
        <w:rPr>
          <w:rFonts w:ascii="Times New Roman" w:hAnsi="Times New Roman" w:eastAsia="Times New Roman" w:cs="Times New Roman"/>
          <w:color w:val="000000"/>
          <w:kern w:val="0"/>
          <w:sz w:val="24"/>
          <w:szCs w:val="24"/>
          <w:lang w:eastAsia="et-EE"/>
          <w14:ligatures w14:val="none"/>
        </w:rPr>
        <w:t xml:space="preserve">Pistelised mõõtmised on mõõtmised, mis tehakse </w:t>
      </w:r>
      <w:r>
        <w:rPr>
          <w:rFonts w:ascii="Times New Roman" w:hAnsi="Times New Roman" w:eastAsia="Times New Roman" w:cs="Times New Roman"/>
          <w:color w:val="000000"/>
          <w:kern w:val="0"/>
          <w:sz w:val="24"/>
          <w:szCs w:val="24"/>
          <w:lang w:eastAsia="et-EE"/>
          <w14:ligatures w14:val="none"/>
        </w:rPr>
        <w:t xml:space="preserve">õhukvaliteedi </w:t>
      </w:r>
      <w:r w:rsidRPr="00710F12">
        <w:rPr>
          <w:rFonts w:ascii="Times New Roman" w:hAnsi="Times New Roman" w:eastAsia="Times New Roman" w:cs="Times New Roman"/>
          <w:color w:val="000000"/>
          <w:kern w:val="0"/>
          <w:sz w:val="24"/>
          <w:szCs w:val="24"/>
          <w:lang w:eastAsia="et-EE"/>
          <w14:ligatures w14:val="none"/>
        </w:rPr>
        <w:t>tasemete kindlakstegemiseks</w:t>
      </w:r>
      <w:r>
        <w:rPr>
          <w:rFonts w:ascii="Times New Roman" w:hAnsi="Times New Roman" w:eastAsia="Times New Roman" w:cs="Times New Roman"/>
          <w:color w:val="000000"/>
          <w:kern w:val="0"/>
          <w:sz w:val="24"/>
          <w:szCs w:val="24"/>
          <w:lang w:eastAsia="et-EE"/>
          <w14:ligatures w14:val="none"/>
        </w:rPr>
        <w:t xml:space="preserve"> ja õhukvaliteedi hindamiseks</w:t>
      </w:r>
      <w:r w:rsidRPr="00710F12">
        <w:rPr>
          <w:rFonts w:ascii="Times New Roman" w:hAnsi="Times New Roman" w:eastAsia="Times New Roman" w:cs="Times New Roman"/>
          <w:color w:val="000000"/>
          <w:kern w:val="0"/>
          <w:sz w:val="24"/>
          <w:szCs w:val="24"/>
          <w:lang w:eastAsia="et-EE"/>
          <w14:ligatures w14:val="none"/>
        </w:rPr>
        <w:t xml:space="preserve"> kalendriaasta jooksul kas korrapäraste ajavahemike tagant või juhuslikult võetud proovide abil ja </w:t>
      </w:r>
      <w:r>
        <w:rPr>
          <w:rFonts w:ascii="Times New Roman" w:hAnsi="Times New Roman" w:eastAsia="Times New Roman" w:cs="Times New Roman"/>
          <w:color w:val="000000"/>
          <w:kern w:val="0"/>
          <w:sz w:val="24"/>
          <w:szCs w:val="24"/>
          <w:lang w:eastAsia="et-EE"/>
          <w14:ligatures w14:val="none"/>
        </w:rPr>
        <w:t xml:space="preserve">mis vastavad </w:t>
      </w:r>
      <w:r w:rsidRPr="00E4639D">
        <w:rPr>
          <w:rFonts w:ascii="Times New Roman" w:hAnsi="Times New Roman" w:eastAsia="Times New Roman" w:cs="Times New Roman"/>
          <w:color w:val="000000"/>
          <w:kern w:val="0"/>
          <w:sz w:val="24"/>
          <w:szCs w:val="24"/>
          <w:lang w:eastAsia="et-EE"/>
          <w14:ligatures w14:val="none"/>
        </w:rPr>
        <w:t>vähem rangetele nõuetele kui paiksed mõõtmised</w:t>
      </w:r>
      <w:r w:rsidRPr="00710F12">
        <w:rPr>
          <w:rFonts w:ascii="Times New Roman" w:hAnsi="Times New Roman" w:eastAsia="Times New Roman" w:cs="Times New Roman"/>
          <w:color w:val="000000"/>
          <w:kern w:val="0"/>
          <w:sz w:val="24"/>
          <w:szCs w:val="24"/>
          <w:lang w:eastAsia="et-EE"/>
          <w14:ligatures w14:val="none"/>
        </w:rPr>
        <w:t>.“;</w:t>
      </w:r>
    </w:p>
    <w:p w:rsidRPr="00710F12" w:rsidR="00AC328A" w:rsidP="00AC328A" w:rsidRDefault="00AC328A" w14:paraId="4E7C320A"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00AC328A" w:rsidP="00AC328A" w:rsidRDefault="00AC328A" w14:paraId="0D9879BC"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Pr>
          <w:rFonts w:ascii="Times New Roman" w:hAnsi="Times New Roman" w:eastAsia="Times New Roman" w:cs="Times New Roman"/>
          <w:color w:val="000000"/>
          <w:kern w:val="0"/>
          <w:sz w:val="24"/>
          <w:szCs w:val="24"/>
          <w:lang w:eastAsia="et-EE"/>
          <w14:ligatures w14:val="none"/>
        </w:rPr>
        <w:t>paragrahv 38 muudetakse ja sõnastatakse järgmiselt:</w:t>
      </w:r>
    </w:p>
    <w:p w:rsidR="00AC328A" w:rsidP="00AC328A" w:rsidRDefault="00AC328A" w14:paraId="2D82DB71" w14:textId="681F8116">
      <w:pPr>
        <w:pStyle w:val="Normaallaadveeb"/>
        <w:spacing w:before="0" w:beforeAutospacing="0" w:after="0" w:afterAutospacing="0"/>
      </w:pPr>
      <w:r>
        <w:rPr>
          <w:b/>
          <w:bCs/>
          <w:color w:val="000000"/>
          <w:shd w:val="clear" w:color="auto" w:fill="FFFFFF"/>
        </w:rPr>
        <w:t>„§ 38. Õhukvaliteedi taseme arvutuslik hindamin</w:t>
      </w:r>
      <w:r w:rsidR="00BF4A8F">
        <w:rPr>
          <w:b/>
          <w:bCs/>
          <w:color w:val="000000"/>
          <w:shd w:val="clear" w:color="auto" w:fill="FFFFFF"/>
        </w:rPr>
        <w:t>e</w:t>
      </w:r>
      <w:r>
        <w:rPr>
          <w:b/>
          <w:bCs/>
          <w:color w:val="000000"/>
          <w:shd w:val="clear" w:color="auto" w:fill="FFFFFF"/>
        </w:rPr>
        <w:t xml:space="preserve"> ja hinnanguline määramine</w:t>
      </w:r>
      <w:r>
        <w:t> </w:t>
      </w:r>
    </w:p>
    <w:p w:rsidR="00AC328A" w:rsidP="00AC328A" w:rsidRDefault="00AC328A" w14:paraId="10295618" w14:textId="77777777">
      <w:pPr>
        <w:pStyle w:val="Normaallaadveeb"/>
        <w:spacing w:before="0" w:beforeAutospacing="0" w:after="0" w:afterAutospacing="0"/>
      </w:pPr>
    </w:p>
    <w:p w:rsidR="00AC328A" w:rsidP="00AC328A" w:rsidRDefault="00AC328A" w14:paraId="1CD89A9B" w14:textId="77777777">
      <w:pPr>
        <w:pStyle w:val="Normaallaadveeb"/>
        <w:spacing w:before="0" w:beforeAutospacing="0" w:after="0" w:afterAutospacing="0"/>
        <w:jc w:val="both"/>
        <w:rPr>
          <w:color w:val="202020"/>
          <w:shd w:val="clear" w:color="auto" w:fill="FFFFFF"/>
        </w:rPr>
      </w:pPr>
      <w:r w:rsidRPr="008B1444">
        <w:rPr>
          <w:color w:val="202020"/>
          <w:shd w:val="clear" w:color="auto" w:fill="FFFFFF"/>
        </w:rPr>
        <w:t xml:space="preserve">(1) Õhukvaliteedi taseme arvutuslik hindamine on heiteallikate parameetrite ja meteoroloogiliste andmete põhjal saasteaine sisalduse määramine maapinnalähedases õhukihis, kasutades käesoleva seaduse § 43 lõike 1 alusel kehtestatud </w:t>
      </w:r>
      <w:proofErr w:type="spellStart"/>
      <w:r w:rsidRPr="008B1444">
        <w:rPr>
          <w:color w:val="202020"/>
          <w:shd w:val="clear" w:color="auto" w:fill="FFFFFF"/>
        </w:rPr>
        <w:t>arvutuslikke</w:t>
      </w:r>
      <w:proofErr w:type="spellEnd"/>
      <w:r w:rsidRPr="008B1444">
        <w:rPr>
          <w:color w:val="202020"/>
          <w:shd w:val="clear" w:color="auto" w:fill="FFFFFF"/>
        </w:rPr>
        <w:t xml:space="preserve"> hindamismeetodeid ja arvutusmudeleid.</w:t>
      </w:r>
    </w:p>
    <w:p w:rsidRPr="008B1444" w:rsidR="00AC328A" w:rsidP="00AC328A" w:rsidRDefault="00AC328A" w14:paraId="3CAFF584" w14:textId="77777777">
      <w:pPr>
        <w:pStyle w:val="Normaallaadveeb"/>
        <w:spacing w:before="0" w:beforeAutospacing="0" w:after="0" w:afterAutospacing="0"/>
        <w:jc w:val="both"/>
      </w:pPr>
    </w:p>
    <w:p w:rsidR="00AC328A" w:rsidP="00AC328A" w:rsidRDefault="00AC328A" w14:paraId="456A8E30" w14:textId="77777777">
      <w:pPr>
        <w:pStyle w:val="Normaallaadveeb"/>
        <w:spacing w:before="0" w:beforeAutospacing="0" w:after="0" w:afterAutospacing="0"/>
        <w:jc w:val="both"/>
        <w:rPr>
          <w:color w:val="202020"/>
          <w:shd w:val="clear" w:color="auto" w:fill="FFFFFF"/>
        </w:rPr>
      </w:pPr>
      <w:r w:rsidRPr="008B1444">
        <w:rPr>
          <w:color w:val="202020"/>
          <w:shd w:val="clear" w:color="auto" w:fill="FFFFFF"/>
        </w:rPr>
        <w:t>(2) Õhukvaliteedi taseme hinnanguline määramine on maapinnalähedases õhukihis saasteainete sisalduse hindamine, võttes arvesse kõiki asjakohaseid õhukvaliteedi andmeid ja tegureid, mis võivad õhukvaliteedile mõju avaldada.</w:t>
      </w:r>
    </w:p>
    <w:p w:rsidRPr="008B1444" w:rsidR="00AC328A" w:rsidP="00AC328A" w:rsidRDefault="00AC328A" w14:paraId="23DD9AFC" w14:textId="77777777">
      <w:pPr>
        <w:pStyle w:val="Normaallaadveeb"/>
        <w:spacing w:before="0" w:beforeAutospacing="0" w:after="0" w:afterAutospacing="0"/>
        <w:jc w:val="both"/>
      </w:pPr>
    </w:p>
    <w:p w:rsidR="00AC328A" w:rsidP="00AC328A" w:rsidRDefault="00AC328A" w14:paraId="078F7D55" w14:textId="77777777">
      <w:pPr>
        <w:pStyle w:val="Normaallaadveeb"/>
        <w:spacing w:before="0" w:beforeAutospacing="0" w:after="0" w:afterAutospacing="0"/>
        <w:jc w:val="both"/>
        <w:rPr>
          <w:color w:val="202020"/>
          <w:shd w:val="clear" w:color="auto" w:fill="FFFFFF"/>
        </w:rPr>
      </w:pPr>
      <w:r w:rsidRPr="008B1444">
        <w:rPr>
          <w:color w:val="202020"/>
          <w:shd w:val="clear" w:color="auto" w:fill="FFFFFF"/>
        </w:rPr>
        <w:t>(3) Õhukvaliteedi taseme arvutuslik hindamine ja hinnanguline määramine toimub õhukvaliteedi piirkonnas paiknevaid heiteallikaid, kasutatavat tooret ja tehnoloogiat, välisõhku väljutatavaid gaase, neis sisalduvaid saasteaineid ning nende heitkoguseid iseloomustava teabe alusel.</w:t>
      </w:r>
    </w:p>
    <w:p w:rsidRPr="00EF25C3" w:rsidR="00AC328A" w:rsidP="00AC328A" w:rsidRDefault="00AC328A" w14:paraId="5BC1DFAA" w14:textId="77777777">
      <w:pPr>
        <w:pStyle w:val="Normaallaadveeb"/>
        <w:spacing w:before="0" w:beforeAutospacing="0" w:after="0" w:afterAutospacing="0"/>
        <w:jc w:val="both"/>
        <w:rPr>
          <w:color w:val="202020"/>
          <w:shd w:val="clear" w:color="auto" w:fill="FFFFFF"/>
        </w:rPr>
      </w:pPr>
    </w:p>
    <w:p w:rsidRPr="00EF25C3" w:rsidR="00AC328A" w:rsidP="00AC328A" w:rsidRDefault="00AC328A" w14:paraId="37AE7398" w14:textId="51610390">
      <w:pPr>
        <w:pStyle w:val="Normaallaadveeb"/>
        <w:spacing w:before="0" w:beforeAutospacing="0" w:after="0" w:afterAutospacing="0"/>
        <w:jc w:val="both"/>
      </w:pPr>
      <w:r w:rsidRPr="00EF25C3">
        <w:t>(</w:t>
      </w:r>
      <w:r w:rsidR="00BF4A8F">
        <w:t>4</w:t>
      </w:r>
      <w:r w:rsidRPr="00EF25C3">
        <w:t>) Õhukvaliteedi hindamisel piir- ja sihtväärtuste suhtes võib kasutada arvutusliku hindamise tulemusi. Kui arvutusliku hindamise abil kindlaks tehtud piir- või sihtväärtuse ületamise piirkonnas on samal ajal paiksete mõõtmiste ruumilise esindatuse piirkond, siis arvutusliku hindamise ületamist ei käsitata piir- või sihtväärtuse tegeliku ületamisena.</w:t>
      </w:r>
    </w:p>
    <w:p w:rsidRPr="00EF25C3" w:rsidR="00AC328A" w:rsidP="00AC328A" w:rsidRDefault="00AC328A" w14:paraId="3A956B35" w14:textId="77777777">
      <w:pPr>
        <w:pStyle w:val="Normaallaadveeb"/>
        <w:spacing w:before="0" w:beforeAutospacing="0" w:after="0" w:afterAutospacing="0"/>
        <w:jc w:val="both"/>
      </w:pPr>
    </w:p>
    <w:p w:rsidR="00AC328A" w:rsidP="00AC328A" w:rsidRDefault="00AC328A" w14:paraId="113E93B1" w14:textId="70EFBFAA">
      <w:pPr>
        <w:pStyle w:val="Normaallaadveeb"/>
        <w:spacing w:before="0" w:beforeAutospacing="0" w:after="0" w:afterAutospacing="0"/>
        <w:jc w:val="both"/>
      </w:pPr>
      <w:r w:rsidRPr="00EF25C3">
        <w:t>(</w:t>
      </w:r>
      <w:r w:rsidR="00BF4A8F">
        <w:t>5</w:t>
      </w:r>
      <w:r w:rsidRPr="00EF25C3">
        <w:t xml:space="preserve">) Käesoleva seaduse tähenduses on ruumiline </w:t>
      </w:r>
      <w:proofErr w:type="spellStart"/>
      <w:r w:rsidRPr="00EF25C3">
        <w:t>esindavus</w:t>
      </w:r>
      <w:proofErr w:type="spellEnd"/>
      <w:r w:rsidRPr="00EF25C3">
        <w:t xml:space="preserve"> hindamismeetodi omadus, mille puhul proovivõtukohas vaadeldud õhukvaliteedi näitajad esindavad selgelt piiritletud geograafilist piirkonda niivõrd, kuivõrd õhukvaliteedi näitajad selles piirkonnas ei erine proovivõtukohas täheldatud näitajatest rohkem kui eelnevalt kindlaks määratud lubatud hälbe võrra.</w:t>
      </w:r>
    </w:p>
    <w:p w:rsidR="00AC328A" w:rsidP="00AC328A" w:rsidRDefault="00AC328A" w14:paraId="28B4B310" w14:textId="77777777">
      <w:pPr>
        <w:pStyle w:val="Normaallaadveeb"/>
        <w:spacing w:before="0" w:beforeAutospacing="0" w:after="0" w:afterAutospacing="0"/>
        <w:jc w:val="both"/>
      </w:pPr>
    </w:p>
    <w:p w:rsidR="00AC328A" w:rsidP="00AC328A" w:rsidRDefault="00AC328A" w14:paraId="37462469" w14:textId="592B54AA">
      <w:pPr>
        <w:pStyle w:val="Normaallaadveeb"/>
        <w:spacing w:before="0" w:beforeAutospacing="0" w:after="0" w:afterAutospacing="0"/>
        <w:jc w:val="both"/>
      </w:pPr>
      <w:r>
        <w:t>(</w:t>
      </w:r>
      <w:r w:rsidR="00BF4A8F">
        <w:t>6</w:t>
      </w:r>
      <w:r>
        <w:t xml:space="preserve">) Kui arvutuslik hindamine viitab õhukvaliteedi piir- või sihtväärtuse ületamisele piirkonnas, mida paiksete mõõtmiste ruumiline </w:t>
      </w:r>
      <w:proofErr w:type="spellStart"/>
      <w:r>
        <w:t>esindavus</w:t>
      </w:r>
      <w:proofErr w:type="spellEnd"/>
      <w:r>
        <w:t xml:space="preserve"> ei kata, võib kasutada veel vähemalt ühte paikset või pistelist mõõtmist muul arvutusliku hindamise teel kindlaks tehtud võimalikul suure õhusaastega alal.</w:t>
      </w:r>
    </w:p>
    <w:p w:rsidR="00AC328A" w:rsidP="00AC328A" w:rsidRDefault="00AC328A" w14:paraId="18EFA172" w14:textId="77777777">
      <w:pPr>
        <w:pStyle w:val="Normaallaadveeb"/>
        <w:spacing w:before="0" w:beforeAutospacing="0" w:after="0" w:afterAutospacing="0"/>
        <w:jc w:val="both"/>
      </w:pPr>
    </w:p>
    <w:p w:rsidR="00AC328A" w:rsidP="00AC328A" w:rsidRDefault="00AC328A" w14:paraId="3C1148F6" w14:textId="575ED83D">
      <w:pPr>
        <w:pStyle w:val="Normaallaadveeb"/>
        <w:spacing w:before="0" w:beforeAutospacing="0" w:after="0" w:afterAutospacing="0"/>
        <w:jc w:val="both"/>
      </w:pPr>
      <w:r>
        <w:t>(</w:t>
      </w:r>
      <w:r w:rsidR="00BF4A8F">
        <w:t>7</w:t>
      </w:r>
      <w:r>
        <w:t>) Kui arvutuslik hindamine näitab piir- või sihtväärtuse ületamist piirkonnas, kus paikseid mõõtmisi ei tehta, tuleb teha veel vähemalt üks paikne või pisteline mõõtmine muul võimaliku suure õhusaastega alal.</w:t>
      </w:r>
    </w:p>
    <w:p w:rsidR="00AC328A" w:rsidP="00AC328A" w:rsidRDefault="00AC328A" w14:paraId="7E28E832" w14:textId="77777777">
      <w:pPr>
        <w:pStyle w:val="Normaallaadveeb"/>
        <w:spacing w:before="0" w:beforeAutospacing="0" w:after="0" w:afterAutospacing="0"/>
        <w:jc w:val="both"/>
      </w:pPr>
    </w:p>
    <w:p w:rsidR="00AC328A" w:rsidP="00AC328A" w:rsidRDefault="00AC328A" w14:paraId="0260B669" w14:textId="00EC3ECA">
      <w:pPr>
        <w:pStyle w:val="Normaallaadveeb"/>
        <w:spacing w:before="0" w:beforeAutospacing="0" w:after="0" w:afterAutospacing="0"/>
        <w:jc w:val="both"/>
      </w:pPr>
      <w:r>
        <w:t>(</w:t>
      </w:r>
      <w:r w:rsidR="00BF4A8F">
        <w:t>8</w:t>
      </w:r>
      <w:r>
        <w:t>) Paiksed lisamõõtmised tehakse kahe kalendriaasta jooksul pärast arvutusliku hindamise tulemuste saamist ning pistelised mõõtmised tehakse ühe kalendriaasta jooksul pärast arvutuslikku hindamist. Mõõtmised peavad kestma vähemalt ühe kalendriaasta ning vastama andmekatvuse nõuetele, et hinnata saasteaine taset.</w:t>
      </w:r>
    </w:p>
    <w:p w:rsidR="00AC328A" w:rsidP="00AC328A" w:rsidRDefault="00AC328A" w14:paraId="53429184" w14:textId="77777777">
      <w:pPr>
        <w:pStyle w:val="Normaallaadveeb"/>
        <w:spacing w:before="0" w:beforeAutospacing="0" w:after="0" w:afterAutospacing="0"/>
        <w:jc w:val="both"/>
      </w:pPr>
    </w:p>
    <w:p w:rsidR="00AC328A" w:rsidP="00AC328A" w:rsidRDefault="00AC328A" w14:paraId="3BD557B6" w14:textId="6D33BE8F">
      <w:pPr>
        <w:pStyle w:val="Normaallaadveeb"/>
        <w:spacing w:before="0" w:beforeAutospacing="0" w:after="0" w:afterAutospacing="0"/>
        <w:jc w:val="both"/>
      </w:pPr>
      <w:r>
        <w:t>(</w:t>
      </w:r>
      <w:r w:rsidR="00BF4A8F">
        <w:t>9</w:t>
      </w:r>
      <w:r>
        <w:t>) Kui paikseid või pistelisi lisamõõtmisi ei tehta, kasutatakse õhukvaliteedi hindamiseks arvutusliku hindamise teel kindlaks tehtud piir- või sihtväärtuse ületamist.</w:t>
      </w:r>
    </w:p>
    <w:p w:rsidR="00AC328A" w:rsidP="00AC328A" w:rsidRDefault="00AC328A" w14:paraId="0292BB09" w14:textId="77777777">
      <w:pPr>
        <w:pStyle w:val="Normaallaadveeb"/>
        <w:spacing w:before="0" w:beforeAutospacing="0" w:after="0" w:afterAutospacing="0"/>
        <w:jc w:val="both"/>
      </w:pPr>
    </w:p>
    <w:p w:rsidRPr="000E08BA" w:rsidR="00AC328A" w:rsidP="22A86C99" w:rsidRDefault="00AC328A" w14:paraId="521DFA8C" w14:textId="42C6B0D5">
      <w:pPr>
        <w:pStyle w:val="Normaallaadveeb"/>
        <w:spacing w:before="0" w:beforeAutospacing="off" w:after="0" w:afterAutospacing="off"/>
        <w:jc w:val="both"/>
      </w:pPr>
      <w:r w:rsidR="00AC328A">
        <w:rPr/>
        <w:t>(1</w:t>
      </w:r>
      <w:r w:rsidR="00BF4A8F">
        <w:rPr/>
        <w:t>0</w:t>
      </w:r>
      <w:r w:rsidR="00AC328A">
        <w:rPr/>
        <w:t xml:space="preserve">) Ökosüsteemile avalduva piirkondliku mõju muutuste hindamisel, sealhulgas direktiiviga </w:t>
      </w:r>
      <w:commentRangeStart w:id="206294459"/>
      <w:r w:rsidR="00AC328A">
        <w:rPr/>
        <w:t>(EL) 2016/2284</w:t>
      </w:r>
      <w:commentRangeEnd w:id="206294459"/>
      <w:r>
        <w:rPr>
          <w:rStyle w:val="CommentReference"/>
        </w:rPr>
        <w:commentReference w:id="206294459"/>
      </w:r>
      <w:r w:rsidR="00AC328A">
        <w:rPr/>
        <w:t xml:space="preserve"> ettenähtud seire korral, tuleb kaaluda </w:t>
      </w:r>
      <w:r w:rsidR="00AC328A">
        <w:rPr/>
        <w:t>bioindikaatorite</w:t>
      </w:r>
      <w:r w:rsidR="00AC328A">
        <w:rPr/>
        <w:t xml:space="preserve"> kasutamist.“;</w:t>
      </w:r>
    </w:p>
    <w:p w:rsidRPr="00710F12" w:rsidR="00AC328A" w:rsidP="00AC328A" w:rsidRDefault="00AC328A" w14:paraId="6321A221" w14:textId="77777777">
      <w:pPr>
        <w:spacing w:after="0" w:line="240" w:lineRule="auto"/>
        <w:jc w:val="both"/>
        <w:rPr>
          <w:rFonts w:ascii="Times New Roman" w:hAnsi="Times New Roman" w:cs="Times New Roman"/>
          <w:kern w:val="0"/>
          <w:sz w:val="24"/>
          <w14:ligatures w14:val="none"/>
        </w:rPr>
      </w:pPr>
    </w:p>
    <w:p w:rsidRPr="00C62047" w:rsidR="00AC328A" w:rsidP="00AC328A" w:rsidRDefault="00AC328A" w14:paraId="1C55B198" w14:textId="77777777">
      <w:pPr>
        <w:pStyle w:val="Loendilik"/>
        <w:numPr>
          <w:ilvl w:val="0"/>
          <w:numId w:val="1"/>
        </w:numPr>
        <w:spacing w:after="0" w:line="240" w:lineRule="auto"/>
        <w:jc w:val="both"/>
        <w:rPr>
          <w:rFonts w:ascii="Times New Roman" w:hAnsi="Times New Roman" w:eastAsia="Times New Roman" w:cs="Times New Roman"/>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paragrahv 41 muudetakse ja sõnastatakse järgmiselt:</w:t>
      </w:r>
    </w:p>
    <w:p w:rsidR="00AC328A" w:rsidP="00AC328A" w:rsidRDefault="00AC328A" w14:paraId="1E8AD363"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r w:rsidRPr="00C62047">
        <w:rPr>
          <w:rFonts w:ascii="Times New Roman" w:hAnsi="Times New Roman" w:eastAsia="Times New Roman" w:cs="Times New Roman"/>
          <w:color w:val="000000"/>
          <w:kern w:val="0"/>
          <w:sz w:val="24"/>
          <w:szCs w:val="24"/>
          <w:lang w:eastAsia="et-EE"/>
          <w14:ligatures w14:val="none"/>
        </w:rPr>
        <w:t>„</w:t>
      </w:r>
      <w:r w:rsidRPr="00C62047">
        <w:rPr>
          <w:rFonts w:ascii="Times New Roman" w:hAnsi="Times New Roman" w:eastAsia="Times New Roman" w:cs="Times New Roman"/>
          <w:b/>
          <w:bCs/>
          <w:color w:val="000000"/>
          <w:kern w:val="0"/>
          <w:sz w:val="24"/>
          <w:szCs w:val="24"/>
          <w:lang w:eastAsia="et-EE"/>
          <w14:ligatures w14:val="none"/>
        </w:rPr>
        <w:t>§ 41. Õhukvaliteedi hindamispiir</w:t>
      </w:r>
    </w:p>
    <w:p w:rsidRPr="00C62047" w:rsidR="00AC328A" w:rsidP="00AC328A" w:rsidRDefault="00AC328A" w14:paraId="4EDC3529"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p>
    <w:p w:rsidRPr="002E1520" w:rsidR="00AC328A" w:rsidP="00AC328A" w:rsidRDefault="00AC328A" w14:paraId="70F04893" w14:textId="6002E5D2">
      <w:pPr>
        <w:spacing w:after="0" w:line="240" w:lineRule="auto"/>
        <w:ind w:right="98"/>
        <w:jc w:val="both"/>
        <w:rPr>
          <w:rFonts w:ascii="Times New Roman" w:hAnsi="Times New Roman" w:cs="Times New Roman"/>
          <w:sz w:val="24"/>
          <w:szCs w:val="24"/>
        </w:rPr>
      </w:pPr>
      <w:r w:rsidRPr="002E1520">
        <w:rPr>
          <w:rFonts w:ascii="Times New Roman" w:hAnsi="Times New Roman" w:cs="Times New Roman"/>
          <w:sz w:val="24"/>
          <w:szCs w:val="24"/>
        </w:rPr>
        <w:t>(1</w:t>
      </w:r>
      <w:r>
        <w:rPr>
          <w:rFonts w:ascii="Times New Roman" w:hAnsi="Times New Roman" w:cs="Times New Roman"/>
          <w:sz w:val="24"/>
          <w:szCs w:val="24"/>
        </w:rPr>
        <w:t xml:space="preserve">) </w:t>
      </w:r>
      <w:r w:rsidRPr="002E1520">
        <w:rPr>
          <w:rFonts w:ascii="Times New Roman" w:hAnsi="Times New Roman" w:cs="Times New Roman"/>
          <w:sz w:val="24"/>
          <w:szCs w:val="24"/>
        </w:rPr>
        <w:t>Õhukvaliteedi taset hinnatakse, arvestades saasteaine kohta käesoleva seaduse § 47 lõike 1 alusel kehtestatud õhukvaliteedi hindamispiir</w:t>
      </w:r>
      <w:r>
        <w:rPr>
          <w:rFonts w:ascii="Times New Roman" w:hAnsi="Times New Roman" w:cs="Times New Roman"/>
          <w:sz w:val="24"/>
          <w:szCs w:val="24"/>
        </w:rPr>
        <w:t>i</w:t>
      </w:r>
      <w:r w:rsidRPr="002E1520">
        <w:rPr>
          <w:rFonts w:ascii="Times New Roman" w:hAnsi="Times New Roman" w:cs="Times New Roman"/>
          <w:sz w:val="24"/>
          <w:szCs w:val="24"/>
        </w:rPr>
        <w:t>.</w:t>
      </w:r>
      <w:r>
        <w:rPr>
          <w:rFonts w:ascii="Times New Roman" w:hAnsi="Times New Roman" w:cs="Times New Roman"/>
          <w:sz w:val="24"/>
          <w:szCs w:val="24"/>
        </w:rPr>
        <w:t xml:space="preserve"> </w:t>
      </w:r>
      <w:r w:rsidR="00C17638">
        <w:rPr>
          <w:rFonts w:ascii="Times New Roman" w:hAnsi="Times New Roman" w:cs="Times New Roman"/>
          <w:sz w:val="24"/>
          <w:szCs w:val="24"/>
        </w:rPr>
        <w:t>Hindamispiir sätestab, millist me</w:t>
      </w:r>
      <w:r w:rsidR="00F73A5C">
        <w:rPr>
          <w:rFonts w:ascii="Times New Roman" w:hAnsi="Times New Roman" w:cs="Times New Roman"/>
          <w:sz w:val="24"/>
          <w:szCs w:val="24"/>
        </w:rPr>
        <w:t>e</w:t>
      </w:r>
      <w:r w:rsidR="00C17638">
        <w:rPr>
          <w:rFonts w:ascii="Times New Roman" w:hAnsi="Times New Roman" w:cs="Times New Roman"/>
          <w:sz w:val="24"/>
          <w:szCs w:val="24"/>
        </w:rPr>
        <w:t>todit õhukvaliteedi hindamiseks rakendama peab.</w:t>
      </w:r>
    </w:p>
    <w:p w:rsidRPr="00C62047" w:rsidR="00AC328A" w:rsidP="00AC328A" w:rsidRDefault="00AC328A" w14:paraId="4D1D11B5" w14:textId="77777777">
      <w:pPr>
        <w:spacing w:after="0" w:line="240" w:lineRule="auto"/>
        <w:ind w:right="98"/>
        <w:jc w:val="both"/>
        <w:rPr>
          <w:rFonts w:ascii="Times New Roman" w:hAnsi="Times New Roman" w:cs="Times New Roman"/>
          <w:sz w:val="24"/>
          <w:szCs w:val="24"/>
        </w:rPr>
      </w:pPr>
    </w:p>
    <w:p w:rsidRPr="002E1520" w:rsidR="00AC328A" w:rsidP="00AC328A" w:rsidRDefault="00AC328A" w14:paraId="6F3D3294" w14:textId="77777777">
      <w:pPr>
        <w:spacing w:after="0" w:line="240" w:lineRule="auto"/>
        <w:ind w:right="98"/>
        <w:jc w:val="both"/>
        <w:rPr>
          <w:rFonts w:ascii="Times New Roman" w:hAnsi="Times New Roman" w:cs="Times New Roman"/>
          <w:sz w:val="24"/>
          <w:szCs w:val="24"/>
        </w:rPr>
      </w:pPr>
      <w:r>
        <w:rPr>
          <w:rFonts w:ascii="Times New Roman" w:hAnsi="Times New Roman" w:cs="Times New Roman"/>
          <w:sz w:val="24"/>
          <w:szCs w:val="24"/>
        </w:rPr>
        <w:t xml:space="preserve">(2) </w:t>
      </w:r>
      <w:r w:rsidRPr="002E1520">
        <w:rPr>
          <w:rFonts w:ascii="Times New Roman" w:hAnsi="Times New Roman" w:cs="Times New Roman"/>
          <w:sz w:val="24"/>
          <w:szCs w:val="24"/>
        </w:rPr>
        <w:t>Kui õhukvaliteedi tase ületab saasteaine kohta kehtestatud õhukvaliteedi hindamispiiri, tuleb õhukvaliteedi hindamiseks kasutada paikseid mõõtmisi. Õhukvaliteedi taseme ruumilise jagunemise kohta piisava teabe saamiseks võib paikseid mõõtmisi täiendada arvutuslik</w:t>
      </w:r>
      <w:r>
        <w:rPr>
          <w:rFonts w:ascii="Times New Roman" w:hAnsi="Times New Roman" w:cs="Times New Roman"/>
          <w:sz w:val="24"/>
          <w:szCs w:val="24"/>
        </w:rPr>
        <w:t>u</w:t>
      </w:r>
      <w:r w:rsidRPr="002E1520">
        <w:rPr>
          <w:rFonts w:ascii="Times New Roman" w:hAnsi="Times New Roman" w:cs="Times New Roman"/>
          <w:sz w:val="24"/>
          <w:szCs w:val="24"/>
        </w:rPr>
        <w:t xml:space="preserve"> hindamis</w:t>
      </w:r>
      <w:r>
        <w:rPr>
          <w:rFonts w:ascii="Times New Roman" w:hAnsi="Times New Roman" w:cs="Times New Roman"/>
          <w:sz w:val="24"/>
          <w:szCs w:val="24"/>
        </w:rPr>
        <w:t xml:space="preserve">e </w:t>
      </w:r>
      <w:r w:rsidRPr="002E1520">
        <w:rPr>
          <w:rFonts w:ascii="Times New Roman" w:hAnsi="Times New Roman" w:cs="Times New Roman"/>
          <w:sz w:val="24"/>
          <w:szCs w:val="24"/>
        </w:rPr>
        <w:t>meetodite või pisteliste mõõtmistega.</w:t>
      </w:r>
    </w:p>
    <w:p w:rsidRPr="00C62047" w:rsidR="00AC328A" w:rsidP="00AC328A" w:rsidRDefault="00AC328A" w14:paraId="19CA5233" w14:textId="77777777">
      <w:pPr>
        <w:spacing w:after="0" w:line="240" w:lineRule="auto"/>
        <w:ind w:right="98"/>
        <w:jc w:val="both"/>
        <w:rPr>
          <w:rFonts w:ascii="Times New Roman" w:hAnsi="Times New Roman" w:cs="Times New Roman"/>
          <w:sz w:val="24"/>
          <w:szCs w:val="24"/>
        </w:rPr>
      </w:pPr>
    </w:p>
    <w:p w:rsidRPr="00C62047" w:rsidR="00AC328A" w:rsidP="00AC328A" w:rsidRDefault="00AC328A" w14:paraId="01C040E1" w14:textId="4624E315">
      <w:pPr>
        <w:spacing w:after="0" w:line="240" w:lineRule="auto"/>
        <w:ind w:right="98"/>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 xml:space="preserve">Kui õhukvaliteedi tase on madalam kui saasteaine kohta kehtestatud õhukvaliteedi hindamispiir, </w:t>
      </w:r>
      <w:r w:rsidRPr="00EF25C3">
        <w:rPr>
          <w:rFonts w:ascii="Times New Roman" w:hAnsi="Times New Roman" w:cs="Times New Roman"/>
          <w:sz w:val="24"/>
          <w:szCs w:val="24"/>
        </w:rPr>
        <w:t xml:space="preserve">piisab õhukvaliteedi hindamisel arvutusliku hindamise, pisteliste mõõtmiste, </w:t>
      </w:r>
      <w:r w:rsidR="00BF4A8F">
        <w:rPr>
          <w:rFonts w:ascii="Times New Roman" w:hAnsi="Times New Roman" w:cs="Times New Roman"/>
          <w:sz w:val="24"/>
          <w:szCs w:val="24"/>
        </w:rPr>
        <w:t>hinnangulise määramise</w:t>
      </w:r>
      <w:r w:rsidRPr="00EF25C3">
        <w:rPr>
          <w:rFonts w:ascii="Times New Roman" w:hAnsi="Times New Roman" w:cs="Times New Roman"/>
          <w:sz w:val="24"/>
          <w:szCs w:val="24"/>
        </w:rPr>
        <w:t xml:space="preserve"> või nende kombinatsiooni kasutamisest.“;</w:t>
      </w:r>
    </w:p>
    <w:p w:rsidRPr="00C62047" w:rsidR="00AC328A" w:rsidP="00AC328A" w:rsidRDefault="00AC328A" w14:paraId="47859CC1" w14:textId="77777777">
      <w:pPr>
        <w:spacing w:after="0" w:line="240" w:lineRule="auto"/>
        <w:ind w:left="10" w:right="98"/>
        <w:jc w:val="both"/>
        <w:rPr>
          <w:rFonts w:ascii="Times New Roman" w:hAnsi="Times New Roman" w:cs="Times New Roman"/>
          <w:sz w:val="24"/>
          <w:szCs w:val="24"/>
        </w:rPr>
      </w:pPr>
    </w:p>
    <w:p w:rsidRPr="00C62047" w:rsidR="00AC328A" w:rsidP="00AC328A" w:rsidRDefault="00AC328A" w14:paraId="6BDB679D" w14:textId="77777777">
      <w:pPr>
        <w:pStyle w:val="Loendilik"/>
        <w:numPr>
          <w:ilvl w:val="0"/>
          <w:numId w:val="1"/>
        </w:numPr>
        <w:spacing w:after="0" w:line="240" w:lineRule="auto"/>
        <w:ind w:right="98"/>
        <w:jc w:val="both"/>
        <w:rPr>
          <w:rFonts w:ascii="Times New Roman" w:hAnsi="Times New Roman" w:cs="Times New Roman"/>
          <w:sz w:val="24"/>
          <w:szCs w:val="24"/>
        </w:rPr>
      </w:pPr>
      <w:bookmarkStart w:name="_Hlk208405192" w:id="0"/>
      <w:commentRangeStart w:id="1309757690"/>
      <w:r w:rsidRPr="16DF5357" w:rsidR="46818F15">
        <w:rPr>
          <w:rFonts w:ascii="Times New Roman" w:hAnsi="Times New Roman" w:cs="Times New Roman"/>
          <w:sz w:val="24"/>
          <w:szCs w:val="24"/>
        </w:rPr>
        <w:t>paragrahv</w:t>
      </w:r>
      <w:del w:author="Markus Ühtigi - JUSTDIGI" w:date="2025-12-05T11:21:59.958Z" w:id="1398434815">
        <w:r w:rsidRPr="16DF5357" w:rsidDel="46818F15">
          <w:rPr>
            <w:rFonts w:ascii="Times New Roman" w:hAnsi="Times New Roman" w:cs="Times New Roman"/>
            <w:sz w:val="24"/>
            <w:szCs w:val="24"/>
          </w:rPr>
          <w:delText>i</w:delText>
        </w:r>
      </w:del>
      <w:commentRangeEnd w:id="1309757690"/>
      <w:r>
        <w:rPr>
          <w:rStyle w:val="CommentReference"/>
        </w:rPr>
        <w:commentReference w:id="1309757690"/>
      </w:r>
      <w:r w:rsidRPr="16DF5357" w:rsidR="46818F15">
        <w:rPr>
          <w:rFonts w:ascii="Times New Roman" w:hAnsi="Times New Roman" w:cs="Times New Roman"/>
          <w:sz w:val="24"/>
          <w:szCs w:val="24"/>
        </w:rPr>
        <w:t xml:space="preserve"> 42 muudetakse ja sõnastatakse järgmiselt:</w:t>
      </w:r>
    </w:p>
    <w:p w:rsidRPr="00C62047" w:rsidR="00AC328A" w:rsidP="00AC328A" w:rsidRDefault="00AC328A" w14:paraId="5B22D829" w14:textId="77777777">
      <w:pPr>
        <w:spacing w:after="0" w:line="240" w:lineRule="auto"/>
        <w:ind w:right="98"/>
        <w:jc w:val="both"/>
        <w:rPr>
          <w:rFonts w:ascii="Times New Roman" w:hAnsi="Times New Roman" w:cs="Times New Roman"/>
          <w:sz w:val="24"/>
          <w:szCs w:val="24"/>
        </w:rPr>
      </w:pPr>
      <w:r w:rsidRPr="16DF5357" w:rsidR="46818F15">
        <w:rPr>
          <w:rFonts w:ascii="Times New Roman" w:hAnsi="Times New Roman" w:cs="Times New Roman"/>
          <w:sz w:val="24"/>
          <w:szCs w:val="24"/>
        </w:rPr>
        <w:t>„</w:t>
      </w:r>
      <w:r w:rsidRPr="16DF5357" w:rsidR="46818F15">
        <w:rPr>
          <w:rFonts w:ascii="Times New Roman" w:hAnsi="Times New Roman" w:cs="Times New Roman"/>
          <w:b w:val="1"/>
          <w:bCs w:val="1"/>
          <w:sz w:val="24"/>
          <w:szCs w:val="24"/>
        </w:rPr>
        <w:t>§ 42. Õhukvaliteedi hindamispiiri ületamise kindlakstegemine</w:t>
      </w:r>
      <w:commentRangeStart w:id="1322241426"/>
      <w:del w:author="Markus Ühtigi - JUSTDIGI" w:date="2025-12-05T11:23:14.264Z" w:id="195642719">
        <w:r w:rsidRPr="16DF5357" w:rsidDel="46818F15">
          <w:rPr>
            <w:rFonts w:ascii="Times New Roman" w:hAnsi="Times New Roman" w:cs="Times New Roman"/>
            <w:sz w:val="24"/>
            <w:szCs w:val="24"/>
          </w:rPr>
          <w:delText>“</w:delText>
        </w:r>
        <w:r w:rsidRPr="16DF5357" w:rsidDel="46818F15">
          <w:rPr>
            <w:rFonts w:ascii="Times New Roman" w:hAnsi="Times New Roman" w:cs="Times New Roman"/>
            <w:sz w:val="24"/>
            <w:szCs w:val="24"/>
          </w:rPr>
          <w:delText>;</w:delText>
        </w:r>
      </w:del>
      <w:commentRangeEnd w:id="1322241426"/>
      <w:r>
        <w:rPr>
          <w:rStyle w:val="CommentReference"/>
        </w:rPr>
        <w:commentReference w:id="1322241426"/>
      </w:r>
    </w:p>
    <w:p w:rsidR="00AC328A" w:rsidP="00AC328A" w:rsidRDefault="00AC328A" w14:paraId="5F5BFF33" w14:textId="77777777">
      <w:pPr>
        <w:spacing w:after="0" w:line="240" w:lineRule="auto"/>
        <w:ind w:right="98"/>
        <w:jc w:val="both"/>
        <w:rPr>
          <w:rFonts w:ascii="Times New Roman" w:hAnsi="Times New Roman" w:cs="Times New Roman"/>
          <w:sz w:val="24"/>
          <w:szCs w:val="24"/>
        </w:rPr>
      </w:pPr>
    </w:p>
    <w:p w:rsidR="00AC328A" w:rsidP="00AC328A" w:rsidRDefault="00AC328A" w14:paraId="35E9B5B0" w14:textId="1FD59258">
      <w:pPr>
        <w:spacing w:after="0" w:line="240" w:lineRule="auto"/>
        <w:ind w:right="98"/>
        <w:jc w:val="both"/>
        <w:rPr>
          <w:rFonts w:ascii="Times New Roman" w:hAnsi="Times New Roman" w:cs="Times New Roman"/>
          <w:sz w:val="24"/>
          <w:szCs w:val="24"/>
        </w:rPr>
      </w:pPr>
      <w:r w:rsidRPr="00922CAA">
        <w:rPr>
          <w:rFonts w:ascii="Times New Roman" w:hAnsi="Times New Roman" w:cs="Times New Roman"/>
          <w:sz w:val="24"/>
          <w:szCs w:val="24"/>
        </w:rPr>
        <w:t xml:space="preserve">(1) </w:t>
      </w:r>
      <w:r w:rsidRPr="00922CAA">
        <w:rPr>
          <w:rFonts w:ascii="Arial" w:hAnsi="Arial" w:cs="Arial"/>
          <w:color w:val="202020"/>
          <w:sz w:val="21"/>
          <w:szCs w:val="21"/>
          <w:shd w:val="clear" w:color="auto" w:fill="FFFFFF"/>
        </w:rPr>
        <w:t xml:space="preserve"> </w:t>
      </w:r>
      <w:r w:rsidRPr="00922CAA">
        <w:rPr>
          <w:rFonts w:ascii="Times New Roman" w:hAnsi="Times New Roman" w:cs="Times New Roman"/>
          <w:sz w:val="24"/>
          <w:szCs w:val="24"/>
        </w:rPr>
        <w:t>Kui käesoleva seaduse § 33 lõikes 1 nimetatud saasteaine kohta on piisavalt õhukvaliteedi taseme mõõtmise andmeid, mis on saadud vastavalt käesoleva seaduse § 43 lõike 1 alusel kehtestatud nõuetele, tehakse saasteaine kohta kehtestatud hindamispiiri ületamine kindlaks eelneva viie aasta saasteaine mõõdetud sisalduse alusel. Hindamispiir loetakse ületatuks, kui eelneva viie aasta jooksul on seda ületatud vähemalt kolmel eri aastal.</w:t>
      </w:r>
    </w:p>
    <w:p w:rsidRPr="00922CAA" w:rsidR="00AC328A" w:rsidP="00AC328A" w:rsidRDefault="00AC328A" w14:paraId="61EC021E" w14:textId="77777777">
      <w:pPr>
        <w:spacing w:after="0" w:line="240" w:lineRule="auto"/>
        <w:ind w:right="98"/>
        <w:jc w:val="both"/>
        <w:rPr>
          <w:rFonts w:ascii="Times New Roman" w:hAnsi="Times New Roman" w:cs="Times New Roman"/>
          <w:sz w:val="24"/>
          <w:szCs w:val="24"/>
        </w:rPr>
      </w:pPr>
    </w:p>
    <w:p w:rsidRPr="00C62047" w:rsidR="00AC328A" w:rsidP="00AC328A" w:rsidRDefault="00AC328A" w14:paraId="361A294B" w14:textId="77777777">
      <w:pPr>
        <w:spacing w:after="0" w:line="240" w:lineRule="auto"/>
        <w:ind w:right="98"/>
        <w:jc w:val="both"/>
        <w:rPr>
          <w:rFonts w:ascii="Times New Roman" w:hAnsi="Times New Roman" w:cs="Times New Roman"/>
          <w:sz w:val="24"/>
          <w:szCs w:val="24"/>
        </w:rPr>
      </w:pPr>
      <w:r w:rsidRPr="00C62047">
        <w:rPr>
          <w:rFonts w:ascii="Times New Roman" w:hAnsi="Times New Roman" w:cs="Times New Roman"/>
          <w:sz w:val="24"/>
          <w:szCs w:val="24"/>
        </w:rPr>
        <w:t>(2) Kui õhukvaliteedi taseme mõõtmise andmed on olemas lühema ajavahemiku kohta kui hindamisele eelnenud viis aastat, võib saasteaine kohta kehtestatud õhukvaliteedi hindamispiiri ületamise kindlakstegemiseks kombineerida tulemusi, mis on saadud oletatavalt kõrgeimat õhukvaliteedi taset iseloomustavatest kohtadest ühe ja sama aasta pistelistest mõõtmistest ning riiklikust heiteinventuurist ja arvutuslikest hindamistest.“;</w:t>
      </w:r>
    </w:p>
    <w:bookmarkEnd w:id="0"/>
    <w:p w:rsidRPr="00C62047" w:rsidR="00AC328A" w:rsidP="00AC328A" w:rsidRDefault="00AC328A" w14:paraId="24AEE768" w14:textId="77777777">
      <w:pPr>
        <w:spacing w:after="0" w:line="240" w:lineRule="auto"/>
        <w:ind w:left="10" w:right="148"/>
        <w:jc w:val="both"/>
        <w:rPr>
          <w:rFonts w:ascii="Times New Roman" w:hAnsi="Times New Roman" w:cs="Times New Roman"/>
          <w:sz w:val="24"/>
          <w:szCs w:val="24"/>
        </w:rPr>
      </w:pPr>
    </w:p>
    <w:p w:rsidRPr="00C62047" w:rsidR="00AC328A" w:rsidP="00AC328A" w:rsidRDefault="00AC328A" w14:paraId="64F04D5B" w14:textId="3FD0EA88">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w:t>
      </w:r>
      <w:r w:rsidRPr="009567FD">
        <w:rPr>
          <w:rFonts w:ascii="Times New Roman" w:hAnsi="Times New Roman" w:cs="Times New Roman"/>
          <w:sz w:val="24"/>
          <w:szCs w:val="24"/>
        </w:rPr>
        <w:t xml:space="preserve">44 </w:t>
      </w:r>
      <w:r w:rsidRPr="0086423A">
        <w:rPr>
          <w:rFonts w:ascii="Times New Roman" w:hAnsi="Times New Roman" w:cs="Times New Roman"/>
          <w:sz w:val="24"/>
          <w:szCs w:val="24"/>
        </w:rPr>
        <w:t>lõi</w:t>
      </w:r>
      <w:r w:rsidRPr="0086423A" w:rsidR="009B750B">
        <w:rPr>
          <w:rFonts w:ascii="Times New Roman" w:hAnsi="Times New Roman" w:cs="Times New Roman"/>
          <w:sz w:val="24"/>
          <w:szCs w:val="24"/>
        </w:rPr>
        <w:t>ge</w:t>
      </w:r>
      <w:r w:rsidRPr="0086423A" w:rsidR="00D00503">
        <w:rPr>
          <w:rFonts w:ascii="Times New Roman" w:hAnsi="Times New Roman" w:cs="Times New Roman"/>
          <w:sz w:val="24"/>
          <w:szCs w:val="24"/>
        </w:rPr>
        <w:t xml:space="preserve"> 3</w:t>
      </w:r>
      <w:r w:rsidRPr="009567FD">
        <w:rPr>
          <w:rFonts w:ascii="Times New Roman" w:hAnsi="Times New Roman" w:cs="Times New Roman"/>
          <w:sz w:val="24"/>
          <w:szCs w:val="24"/>
        </w:rPr>
        <w:t xml:space="preserve"> muudetakse</w:t>
      </w:r>
      <w:r w:rsidRPr="00C62047">
        <w:rPr>
          <w:rFonts w:ascii="Times New Roman" w:hAnsi="Times New Roman" w:cs="Times New Roman"/>
          <w:sz w:val="24"/>
          <w:szCs w:val="24"/>
        </w:rPr>
        <w:t xml:space="preserve"> ja sõnastatakse järgmiselt:</w:t>
      </w:r>
    </w:p>
    <w:p w:rsidR="00D00503" w:rsidP="00AC328A" w:rsidRDefault="00AC328A" w14:paraId="34550246" w14:textId="694B86C3">
      <w:p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w:t>
      </w:r>
      <w:r w:rsidR="00D00503">
        <w:rPr>
          <w:rFonts w:ascii="Times New Roman" w:hAnsi="Times New Roman" w:cs="Times New Roman"/>
          <w:sz w:val="24"/>
          <w:szCs w:val="24"/>
        </w:rPr>
        <w:t xml:space="preserve">(3) </w:t>
      </w:r>
      <w:r w:rsidRPr="00D00503" w:rsidR="00D00503">
        <w:rPr>
          <w:rFonts w:ascii="Times New Roman" w:hAnsi="Times New Roman" w:cs="Times New Roman"/>
          <w:sz w:val="24"/>
          <w:szCs w:val="24"/>
        </w:rPr>
        <w:t xml:space="preserve">Linnastu käesoleva seaduse tähenduses on </w:t>
      </w:r>
      <w:proofErr w:type="spellStart"/>
      <w:r w:rsidR="00D00503">
        <w:rPr>
          <w:rFonts w:ascii="Times New Roman" w:hAnsi="Times New Roman" w:cs="Times New Roman"/>
          <w:sz w:val="24"/>
          <w:szCs w:val="24"/>
        </w:rPr>
        <w:t>linna-ala</w:t>
      </w:r>
      <w:proofErr w:type="spellEnd"/>
      <w:r w:rsidRPr="00D00503" w:rsidR="00D00503">
        <w:rPr>
          <w:rFonts w:ascii="Times New Roman" w:hAnsi="Times New Roman" w:cs="Times New Roman"/>
          <w:sz w:val="24"/>
          <w:szCs w:val="24"/>
        </w:rPr>
        <w:t xml:space="preserve">, kus elanike arv on üle 250 000, või </w:t>
      </w:r>
      <w:r w:rsidR="00D00503">
        <w:rPr>
          <w:rFonts w:ascii="Times New Roman" w:hAnsi="Times New Roman" w:cs="Times New Roman"/>
          <w:sz w:val="24"/>
          <w:szCs w:val="24"/>
        </w:rPr>
        <w:t>koht</w:t>
      </w:r>
      <w:r w:rsidRPr="00D00503" w:rsidR="00D00503">
        <w:rPr>
          <w:rFonts w:ascii="Times New Roman" w:hAnsi="Times New Roman" w:cs="Times New Roman"/>
          <w:sz w:val="24"/>
          <w:szCs w:val="24"/>
        </w:rPr>
        <w:t>, kus elanike arv on 250 000 või vähem, võttes arvesse asustustihedust ruutkilomeetri kohta.</w:t>
      </w:r>
      <w:r w:rsidR="0038747A">
        <w:rPr>
          <w:rFonts w:ascii="Times New Roman" w:hAnsi="Times New Roman" w:cs="Times New Roman"/>
          <w:sz w:val="24"/>
          <w:szCs w:val="24"/>
        </w:rPr>
        <w:t>“;</w:t>
      </w:r>
    </w:p>
    <w:p w:rsidRPr="00C62047" w:rsidR="00607BBB" w:rsidP="00AC328A" w:rsidRDefault="00607BBB" w14:paraId="4CE168AC" w14:textId="77777777">
      <w:pPr>
        <w:spacing w:after="0" w:line="240" w:lineRule="auto"/>
        <w:ind w:right="148"/>
        <w:jc w:val="both"/>
        <w:rPr>
          <w:rFonts w:ascii="Times New Roman" w:hAnsi="Times New Roman" w:cs="Times New Roman"/>
          <w:sz w:val="24"/>
          <w:szCs w:val="24"/>
        </w:rPr>
      </w:pPr>
    </w:p>
    <w:p w:rsidR="00AC328A" w:rsidP="00AC328A" w:rsidRDefault="00AC328A" w14:paraId="332F5B33" w14:textId="181ACD59">
      <w:pPr>
        <w:pStyle w:val="Loendilik"/>
        <w:numPr>
          <w:ilvl w:val="0"/>
          <w:numId w:val="1"/>
        </w:numPr>
        <w:spacing w:after="0" w:line="240" w:lineRule="auto"/>
        <w:ind w:right="148"/>
        <w:jc w:val="both"/>
        <w:rPr>
          <w:rFonts w:ascii="Times New Roman" w:hAnsi="Times New Roman" w:cs="Times New Roman"/>
          <w:sz w:val="24"/>
          <w:szCs w:val="24"/>
        </w:rPr>
      </w:pPr>
      <w:bookmarkStart w:name="_Hlk208405273" w:id="1"/>
      <w:r>
        <w:rPr>
          <w:rFonts w:ascii="Times New Roman" w:hAnsi="Times New Roman" w:cs="Times New Roman"/>
          <w:sz w:val="24"/>
          <w:szCs w:val="24"/>
        </w:rPr>
        <w:t xml:space="preserve">paragrahvi 46 </w:t>
      </w:r>
      <w:r w:rsidR="009200BB">
        <w:rPr>
          <w:rFonts w:ascii="Times New Roman" w:hAnsi="Times New Roman" w:cs="Times New Roman"/>
          <w:sz w:val="24"/>
          <w:szCs w:val="24"/>
        </w:rPr>
        <w:t>tekst</w:t>
      </w:r>
      <w:r w:rsidR="00EF25C3">
        <w:rPr>
          <w:rFonts w:ascii="Times New Roman" w:hAnsi="Times New Roman" w:cs="Times New Roman"/>
          <w:sz w:val="24"/>
          <w:szCs w:val="24"/>
        </w:rPr>
        <w:t xml:space="preserve"> </w:t>
      </w:r>
      <w:r>
        <w:rPr>
          <w:rFonts w:ascii="Times New Roman" w:hAnsi="Times New Roman" w:cs="Times New Roman"/>
          <w:sz w:val="24"/>
          <w:szCs w:val="24"/>
        </w:rPr>
        <w:t>muudetakse ja sõnastatakse järgmiselt:</w:t>
      </w:r>
    </w:p>
    <w:p w:rsidRPr="00EF25C3" w:rsidR="00AC328A" w:rsidP="00AC328A" w:rsidRDefault="00AC328A" w14:paraId="3ACA72D8" w14:textId="77777777">
      <w:pPr>
        <w:spacing w:after="0" w:line="240" w:lineRule="auto"/>
        <w:ind w:right="148"/>
        <w:jc w:val="both"/>
        <w:rPr>
          <w:rFonts w:ascii="Times New Roman" w:hAnsi="Times New Roman" w:cs="Times New Roman"/>
          <w:sz w:val="24"/>
          <w:szCs w:val="24"/>
        </w:rPr>
      </w:pPr>
      <w:bookmarkStart w:name="_Hlk208405250" w:id="2"/>
      <w:bookmarkEnd w:id="1"/>
      <w:r w:rsidRPr="00EF25C3">
        <w:rPr>
          <w:rFonts w:ascii="Times New Roman" w:hAnsi="Times New Roman" w:cs="Times New Roman"/>
          <w:sz w:val="24"/>
          <w:szCs w:val="24"/>
        </w:rPr>
        <w:t>„(1) Riigi territooriumi jaotamisel õhukvaliteedi piirkondadeks võib valdkonna eest vastutav minister määrata piirkonnad, kus käesoleva seaduse § 47 lõike 1 alusel kehtestatud õhukvaliteedi piirväärtuse  ületamine on tingitud looduslikest allikatest, ning keskmise kokkupuute territoriaalüksused, kus keskmise kokkupuute vähendamise kohustusega määratud taseme ületamine on tingitud looduslikest allikatest.</w:t>
      </w:r>
    </w:p>
    <w:p w:rsidRPr="00EF25C3" w:rsidR="00AC328A" w:rsidP="00AC328A" w:rsidRDefault="00AC328A" w14:paraId="03A48E9B" w14:textId="77777777">
      <w:pPr>
        <w:spacing w:after="0" w:line="240" w:lineRule="auto"/>
        <w:ind w:right="148"/>
        <w:jc w:val="both"/>
        <w:rPr>
          <w:rFonts w:ascii="Times New Roman" w:hAnsi="Times New Roman" w:cs="Times New Roman"/>
          <w:sz w:val="24"/>
          <w:szCs w:val="24"/>
        </w:rPr>
      </w:pPr>
    </w:p>
    <w:p w:rsidRPr="001E4B21" w:rsidR="00AC328A" w:rsidP="00AC328A" w:rsidRDefault="00AC328A" w14:paraId="5AFF8462" w14:textId="77777777">
      <w:pPr>
        <w:spacing w:after="0" w:line="240" w:lineRule="auto"/>
        <w:ind w:right="148"/>
        <w:jc w:val="both"/>
        <w:rPr>
          <w:rFonts w:ascii="Times New Roman" w:hAnsi="Times New Roman" w:cs="Times New Roman"/>
          <w:sz w:val="24"/>
          <w:szCs w:val="24"/>
        </w:rPr>
      </w:pPr>
      <w:r w:rsidRPr="00EF25C3">
        <w:rPr>
          <w:rFonts w:ascii="Times New Roman" w:hAnsi="Times New Roman" w:cs="Times New Roman"/>
          <w:sz w:val="24"/>
          <w:szCs w:val="24"/>
        </w:rPr>
        <w:t xml:space="preserve">(2) Looduslikest allikatest pärinevad saasteained on saasteained, mille paiskumine välisõhku ei ole tingitud otseselt ega kaudselt inimtegevusest, vaid need pärinevad looduslikest protsessidest nagu vulkaanipursked, seismilised ja </w:t>
      </w:r>
      <w:proofErr w:type="spellStart"/>
      <w:r w:rsidRPr="00EF25C3">
        <w:rPr>
          <w:rFonts w:ascii="Times New Roman" w:hAnsi="Times New Roman" w:cs="Times New Roman"/>
          <w:sz w:val="24"/>
          <w:szCs w:val="24"/>
        </w:rPr>
        <w:t>geotermilised</w:t>
      </w:r>
      <w:proofErr w:type="spellEnd"/>
      <w:r w:rsidRPr="00EF25C3">
        <w:rPr>
          <w:rFonts w:ascii="Times New Roman" w:hAnsi="Times New Roman" w:cs="Times New Roman"/>
          <w:sz w:val="24"/>
          <w:szCs w:val="24"/>
        </w:rPr>
        <w:t xml:space="preserve"> nähtused, loodusmaastike põlengud, tugevad tuuled, mereveepritsmed või kuivadelt aladelt pärinevad välisõhku sattunud ja edasikandunud looduslikud osakesed.“;</w:t>
      </w:r>
    </w:p>
    <w:bookmarkEnd w:id="2"/>
    <w:p w:rsidRPr="0031465B" w:rsidR="00AC328A" w:rsidP="00AC328A" w:rsidRDefault="00AC328A" w14:paraId="178686A9" w14:textId="77777777">
      <w:pPr>
        <w:spacing w:after="0" w:line="240" w:lineRule="auto"/>
        <w:ind w:right="148"/>
        <w:jc w:val="both"/>
        <w:rPr>
          <w:rFonts w:ascii="Times New Roman" w:hAnsi="Times New Roman" w:cs="Times New Roman"/>
          <w:sz w:val="24"/>
          <w:szCs w:val="24"/>
        </w:rPr>
      </w:pPr>
    </w:p>
    <w:p w:rsidR="00AC328A" w:rsidP="00AC328A" w:rsidRDefault="00AC328A" w14:paraId="1EE8B9D1" w14:textId="77777777">
      <w:pPr>
        <w:pStyle w:val="Loendilik"/>
        <w:numPr>
          <w:ilvl w:val="0"/>
          <w:numId w:val="1"/>
        </w:numPr>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t>paragrahvi 47 lõike 1 punkt 2 tunnistatakse kehtetuks;</w:t>
      </w:r>
    </w:p>
    <w:p w:rsidRPr="002C2636" w:rsidR="00AC328A" w:rsidP="00AC328A" w:rsidRDefault="00AC328A" w14:paraId="612D5825" w14:textId="77777777">
      <w:pPr>
        <w:pStyle w:val="Loendilik"/>
        <w:spacing w:after="0" w:line="240" w:lineRule="auto"/>
        <w:ind w:left="360" w:right="148"/>
        <w:jc w:val="both"/>
        <w:rPr>
          <w:rFonts w:ascii="Times New Roman" w:hAnsi="Times New Roman" w:cs="Times New Roman"/>
          <w:sz w:val="24"/>
          <w:szCs w:val="24"/>
        </w:rPr>
      </w:pPr>
    </w:p>
    <w:p w:rsidRPr="00C62047" w:rsidR="00AC328A" w:rsidP="00AC328A" w:rsidRDefault="00AC328A" w14:paraId="239B7FC0" w14:textId="77777777">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paragrahvi 47 lõi</w:t>
      </w:r>
      <w:r>
        <w:rPr>
          <w:rFonts w:ascii="Times New Roman" w:hAnsi="Times New Roman" w:cs="Times New Roman"/>
          <w:sz w:val="24"/>
          <w:szCs w:val="24"/>
        </w:rPr>
        <w:t>ke 1 punkt 9 muudetakse ja sõnastatakse järgmiselt:</w:t>
      </w:r>
    </w:p>
    <w:p w:rsidR="00AC328A" w:rsidP="00AC328A" w:rsidRDefault="00AC328A" w14:paraId="1F80A957" w14:textId="77777777">
      <w:p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w:t>
      </w:r>
      <w:r>
        <w:rPr>
          <w:rFonts w:ascii="Times New Roman" w:hAnsi="Times New Roman" w:cs="Times New Roman"/>
          <w:sz w:val="24"/>
          <w:szCs w:val="24"/>
        </w:rPr>
        <w:t>9</w:t>
      </w:r>
      <w:r w:rsidRPr="00C62047">
        <w:rPr>
          <w:rFonts w:ascii="Times New Roman" w:hAnsi="Times New Roman" w:cs="Times New Roman"/>
          <w:sz w:val="24"/>
          <w:szCs w:val="24"/>
        </w:rPr>
        <w:t>) keskmise kokkupuute vähendamise kohustus</w:t>
      </w:r>
      <w:r>
        <w:rPr>
          <w:rFonts w:ascii="Times New Roman" w:hAnsi="Times New Roman" w:cs="Times New Roman"/>
          <w:sz w:val="24"/>
          <w:szCs w:val="24"/>
        </w:rPr>
        <w:t>e ja eesmärgi;</w:t>
      </w:r>
      <w:r w:rsidRPr="00C62047">
        <w:rPr>
          <w:rFonts w:ascii="Times New Roman" w:hAnsi="Times New Roman" w:cs="Times New Roman"/>
          <w:sz w:val="24"/>
          <w:szCs w:val="24"/>
        </w:rPr>
        <w:t>“;</w:t>
      </w:r>
    </w:p>
    <w:p w:rsidR="00AC328A" w:rsidP="00AC328A" w:rsidRDefault="00AC328A" w14:paraId="25ED381D" w14:textId="77777777">
      <w:pPr>
        <w:spacing w:after="0" w:line="240" w:lineRule="auto"/>
        <w:ind w:right="148"/>
        <w:jc w:val="both"/>
        <w:rPr>
          <w:rFonts w:ascii="Times New Roman" w:hAnsi="Times New Roman" w:cs="Times New Roman"/>
          <w:sz w:val="24"/>
          <w:szCs w:val="24"/>
        </w:rPr>
      </w:pPr>
    </w:p>
    <w:p w:rsidRPr="004A1AE4" w:rsidR="00AC328A" w:rsidP="00AC328A" w:rsidRDefault="00AC328A" w14:paraId="188E6B48" w14:textId="77777777">
      <w:pPr>
        <w:pStyle w:val="Loendilik"/>
        <w:numPr>
          <w:ilvl w:val="0"/>
          <w:numId w:val="1"/>
        </w:numPr>
        <w:spacing w:after="0" w:line="240" w:lineRule="auto"/>
        <w:ind w:right="148"/>
        <w:jc w:val="both"/>
        <w:rPr>
          <w:rFonts w:ascii="Times New Roman" w:hAnsi="Times New Roman" w:cs="Times New Roman"/>
          <w:sz w:val="24"/>
          <w:szCs w:val="24"/>
        </w:rPr>
      </w:pPr>
      <w:r w:rsidRPr="004A1AE4">
        <w:rPr>
          <w:rFonts w:ascii="Times New Roman" w:hAnsi="Times New Roman" w:cs="Times New Roman"/>
          <w:sz w:val="24"/>
          <w:szCs w:val="24"/>
        </w:rPr>
        <w:t>paragrahvi 50 lõige 1</w:t>
      </w:r>
      <w:r w:rsidRPr="004A1AE4">
        <w:rPr>
          <w:rFonts w:ascii="Times New Roman" w:hAnsi="Times New Roman" w:cs="Times New Roman"/>
          <w:sz w:val="24"/>
          <w:szCs w:val="24"/>
          <w:vertAlign w:val="superscript"/>
        </w:rPr>
        <w:t>1</w:t>
      </w:r>
      <w:r w:rsidRPr="004A1AE4">
        <w:rPr>
          <w:rFonts w:ascii="Times New Roman" w:hAnsi="Times New Roman" w:cs="Times New Roman"/>
          <w:sz w:val="24"/>
          <w:szCs w:val="24"/>
        </w:rPr>
        <w:t xml:space="preserve"> muudetakse ja sõnastatakse järgmiselt:</w:t>
      </w:r>
    </w:p>
    <w:p w:rsidRPr="004A1AE4" w:rsidR="00AC328A" w:rsidP="00AC328A" w:rsidRDefault="00AC328A" w14:paraId="2AB66C38" w14:textId="77777777">
      <w:pPr>
        <w:spacing w:after="0" w:line="240" w:lineRule="auto"/>
        <w:ind w:right="148"/>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vertAlign w:val="superscript"/>
        </w:rPr>
        <w:t>1</w:t>
      </w:r>
      <w:r>
        <w:rPr>
          <w:rFonts w:ascii="Times New Roman" w:hAnsi="Times New Roman" w:cs="Times New Roman"/>
          <w:sz w:val="24"/>
          <w:szCs w:val="24"/>
        </w:rPr>
        <w:t xml:space="preserve">) Osooni eeldusained on ained, mis aitavad kaasa </w:t>
      </w:r>
      <w:proofErr w:type="spellStart"/>
      <w:r>
        <w:rPr>
          <w:rFonts w:ascii="Times New Roman" w:hAnsi="Times New Roman" w:cs="Times New Roman"/>
          <w:sz w:val="24"/>
          <w:szCs w:val="24"/>
        </w:rPr>
        <w:t>troposfääriosooni</w:t>
      </w:r>
      <w:proofErr w:type="spellEnd"/>
      <w:r>
        <w:rPr>
          <w:rFonts w:ascii="Times New Roman" w:hAnsi="Times New Roman" w:cs="Times New Roman"/>
          <w:sz w:val="24"/>
          <w:szCs w:val="24"/>
        </w:rPr>
        <w:t xml:space="preserve"> tekkimisele. Need on lämmastikoksiidid, </w:t>
      </w:r>
      <w:proofErr w:type="spellStart"/>
      <w:r>
        <w:rPr>
          <w:rFonts w:ascii="Times New Roman" w:hAnsi="Times New Roman" w:cs="Times New Roman"/>
          <w:sz w:val="24"/>
          <w:szCs w:val="24"/>
        </w:rPr>
        <w:t>mittemetaansed</w:t>
      </w:r>
      <w:proofErr w:type="spellEnd"/>
      <w:r>
        <w:rPr>
          <w:rFonts w:ascii="Times New Roman" w:hAnsi="Times New Roman" w:cs="Times New Roman"/>
          <w:sz w:val="24"/>
          <w:szCs w:val="24"/>
        </w:rPr>
        <w:t xml:space="preserve"> lenduvad orgaanilised ühendid, metaan ja süsinikmonooksiid.“;</w:t>
      </w:r>
    </w:p>
    <w:p w:rsidRPr="00CC6733" w:rsidR="00AC328A" w:rsidP="00AC328A" w:rsidRDefault="00AC328A" w14:paraId="336269A0" w14:textId="77777777">
      <w:pPr>
        <w:spacing w:after="0" w:line="240" w:lineRule="auto"/>
        <w:ind w:right="148"/>
        <w:jc w:val="both"/>
        <w:rPr>
          <w:rFonts w:ascii="Times New Roman" w:hAnsi="Times New Roman" w:cs="Times New Roman"/>
          <w:sz w:val="24"/>
          <w:szCs w:val="24"/>
        </w:rPr>
      </w:pPr>
    </w:p>
    <w:p w:rsidRPr="00C62047" w:rsidR="00AC328A" w:rsidP="00AC328A" w:rsidRDefault="00AC328A" w14:paraId="617AEB53" w14:textId="77777777">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53 lõikes</w:t>
      </w:r>
      <w:r>
        <w:rPr>
          <w:rFonts w:ascii="Times New Roman" w:hAnsi="Times New Roman" w:cs="Times New Roman"/>
          <w:sz w:val="24"/>
          <w:szCs w:val="24"/>
        </w:rPr>
        <w:t>t</w:t>
      </w:r>
      <w:r w:rsidRPr="00C62047">
        <w:rPr>
          <w:rFonts w:ascii="Times New Roman" w:hAnsi="Times New Roman" w:cs="Times New Roman"/>
          <w:sz w:val="24"/>
          <w:szCs w:val="24"/>
        </w:rPr>
        <w:t xml:space="preserve"> 4 jäetakse välja sõna „ülemise“;</w:t>
      </w:r>
    </w:p>
    <w:p w:rsidRPr="00C62047" w:rsidR="00AC328A" w:rsidP="00AC328A" w:rsidRDefault="00AC328A" w14:paraId="43A2C4F1" w14:textId="77777777">
      <w:pPr>
        <w:pStyle w:val="Loendilik"/>
        <w:spacing w:after="0" w:line="240" w:lineRule="auto"/>
        <w:ind w:left="360" w:right="148"/>
        <w:jc w:val="both"/>
        <w:rPr>
          <w:rFonts w:ascii="Times New Roman" w:hAnsi="Times New Roman" w:cs="Times New Roman"/>
          <w:sz w:val="24"/>
          <w:szCs w:val="24"/>
        </w:rPr>
      </w:pPr>
    </w:p>
    <w:p w:rsidRPr="00C62047" w:rsidR="00AC328A" w:rsidP="00AC328A" w:rsidRDefault="00AC328A" w14:paraId="566A19B5" w14:textId="77777777">
      <w:pPr>
        <w:pStyle w:val="Loendilik"/>
        <w:numPr>
          <w:ilvl w:val="0"/>
          <w:numId w:val="1"/>
        </w:numPr>
        <w:spacing w:after="0" w:line="240" w:lineRule="auto"/>
        <w:ind w:right="148"/>
        <w:jc w:val="both"/>
        <w:rPr>
          <w:rFonts w:ascii="Times New Roman" w:hAnsi="Times New Roman" w:cs="Times New Roman"/>
          <w:sz w:val="24"/>
          <w:szCs w:val="24"/>
        </w:rPr>
      </w:pPr>
      <w:commentRangeStart w:id="937415234"/>
      <w:r w:rsidRPr="16DF5357" w:rsidR="46818F15">
        <w:rPr>
          <w:rFonts w:ascii="Times New Roman" w:hAnsi="Times New Roman" w:cs="Times New Roman"/>
          <w:sz w:val="24"/>
          <w:szCs w:val="24"/>
        </w:rPr>
        <w:t>neljanda jao</w:t>
      </w:r>
      <w:commentRangeEnd w:id="937415234"/>
      <w:r>
        <w:rPr>
          <w:rStyle w:val="CommentReference"/>
        </w:rPr>
        <w:commentReference w:id="937415234"/>
      </w:r>
      <w:r w:rsidRPr="16DF5357" w:rsidR="46818F15">
        <w:rPr>
          <w:rFonts w:ascii="Times New Roman" w:hAnsi="Times New Roman" w:cs="Times New Roman"/>
          <w:sz w:val="24"/>
          <w:szCs w:val="24"/>
        </w:rPr>
        <w:t xml:space="preserve"> kolm</w:t>
      </w:r>
      <w:r w:rsidRPr="16DF5357" w:rsidR="46818F15">
        <w:rPr>
          <w:rFonts w:ascii="Times New Roman" w:hAnsi="Times New Roman" w:cs="Times New Roman"/>
          <w:sz w:val="24"/>
          <w:szCs w:val="24"/>
        </w:rPr>
        <w:t>anda peatüki pealkiri</w:t>
      </w:r>
      <w:r w:rsidRPr="16DF5357" w:rsidR="46818F15">
        <w:rPr>
          <w:rFonts w:ascii="Times New Roman" w:hAnsi="Times New Roman" w:cs="Times New Roman"/>
          <w:sz w:val="24"/>
          <w:szCs w:val="24"/>
        </w:rPr>
        <w:t xml:space="preserve"> muudetakse ja sõnastatakse järgmiselt:</w:t>
      </w:r>
    </w:p>
    <w:p w:rsidRPr="00EF0AD1" w:rsidR="00AC328A" w:rsidP="00AC328A" w:rsidRDefault="00AC328A" w14:paraId="3F690B85" w14:textId="77777777">
      <w:pPr>
        <w:spacing w:after="0" w:line="240" w:lineRule="auto"/>
        <w:ind w:right="148"/>
        <w:rPr>
          <w:rFonts w:ascii="Times New Roman" w:hAnsi="Times New Roman" w:cs="Times New Roman"/>
          <w:b/>
          <w:bCs/>
          <w:sz w:val="24"/>
          <w:szCs w:val="24"/>
        </w:rPr>
      </w:pPr>
      <w:r w:rsidRPr="00EF0AD1">
        <w:rPr>
          <w:rFonts w:ascii="Times New Roman" w:hAnsi="Times New Roman" w:cs="Times New Roman"/>
          <w:sz w:val="24"/>
          <w:szCs w:val="24"/>
        </w:rPr>
        <w:t>„</w:t>
      </w:r>
      <w:r w:rsidRPr="00EF0AD1">
        <w:rPr>
          <w:rFonts w:ascii="Times New Roman" w:hAnsi="Times New Roman" w:cs="Times New Roman"/>
          <w:b/>
          <w:bCs/>
          <w:sz w:val="24"/>
          <w:szCs w:val="24"/>
        </w:rPr>
        <w:t xml:space="preserve">3. </w:t>
      </w:r>
      <w:r>
        <w:rPr>
          <w:rFonts w:ascii="Times New Roman" w:hAnsi="Times New Roman" w:cs="Times New Roman"/>
          <w:b/>
          <w:bCs/>
          <w:sz w:val="24"/>
          <w:szCs w:val="24"/>
        </w:rPr>
        <w:t>p</w:t>
      </w:r>
      <w:r w:rsidRPr="00EF0AD1">
        <w:rPr>
          <w:rFonts w:ascii="Times New Roman" w:hAnsi="Times New Roman" w:cs="Times New Roman"/>
          <w:b/>
          <w:bCs/>
          <w:sz w:val="24"/>
          <w:szCs w:val="24"/>
        </w:rPr>
        <w:t>eatükk</w:t>
      </w:r>
    </w:p>
    <w:p w:rsidRPr="00EF0AD1" w:rsidR="00AC328A" w:rsidP="00AC328A" w:rsidRDefault="00AC328A" w14:paraId="3BEBD432" w14:textId="77777777">
      <w:pPr>
        <w:spacing w:after="0" w:line="240" w:lineRule="auto"/>
        <w:ind w:right="148"/>
        <w:rPr>
          <w:rFonts w:ascii="Times New Roman" w:hAnsi="Times New Roman" w:cs="Times New Roman"/>
          <w:sz w:val="24"/>
          <w:szCs w:val="24"/>
        </w:rPr>
      </w:pPr>
      <w:r w:rsidRPr="00EF0AD1">
        <w:rPr>
          <w:rFonts w:ascii="Times New Roman" w:hAnsi="Times New Roman" w:cs="Times New Roman"/>
          <w:b/>
          <w:bCs/>
          <w:sz w:val="24"/>
          <w:szCs w:val="24"/>
        </w:rPr>
        <w:t>Õhukvaliteedi parandamise kava ja tegevuskava</w:t>
      </w:r>
      <w:r w:rsidRPr="00EF0AD1">
        <w:rPr>
          <w:rFonts w:ascii="Times New Roman" w:hAnsi="Times New Roman" w:cs="Times New Roman"/>
          <w:sz w:val="24"/>
          <w:szCs w:val="24"/>
        </w:rPr>
        <w:t>“;</w:t>
      </w:r>
    </w:p>
    <w:p w:rsidRPr="00C62047" w:rsidR="00AC328A" w:rsidP="00AC328A" w:rsidRDefault="00AC328A" w14:paraId="613844B3" w14:textId="77777777">
      <w:pPr>
        <w:pStyle w:val="Loendilik"/>
        <w:spacing w:after="0" w:line="240" w:lineRule="auto"/>
        <w:ind w:left="360" w:right="148"/>
        <w:jc w:val="both"/>
        <w:rPr>
          <w:rFonts w:ascii="Times New Roman" w:hAnsi="Times New Roman" w:cs="Times New Roman"/>
          <w:sz w:val="24"/>
          <w:szCs w:val="24"/>
        </w:rPr>
      </w:pPr>
    </w:p>
    <w:p w:rsidR="00AC328A" w:rsidP="00AC328A" w:rsidRDefault="00AC328A" w14:paraId="46B06C41" w14:textId="77777777">
      <w:pPr>
        <w:pStyle w:val="Loendilik"/>
        <w:numPr>
          <w:ilvl w:val="0"/>
          <w:numId w:val="1"/>
        </w:numPr>
        <w:spacing w:after="0" w:line="240" w:lineRule="auto"/>
        <w:ind w:right="148"/>
        <w:jc w:val="both"/>
        <w:rPr>
          <w:rFonts w:ascii="Times New Roman" w:hAnsi="Times New Roman" w:cs="Times New Roman"/>
          <w:sz w:val="24"/>
          <w:szCs w:val="24"/>
        </w:rPr>
      </w:pPr>
      <w:r w:rsidRPr="00C62047">
        <w:rPr>
          <w:rFonts w:ascii="Times New Roman" w:hAnsi="Times New Roman" w:cs="Times New Roman"/>
          <w:sz w:val="24"/>
          <w:szCs w:val="24"/>
        </w:rPr>
        <w:t>paragrahv 73 muudetakse ja sõnastatakse järgmiselt:</w:t>
      </w:r>
    </w:p>
    <w:p w:rsidR="00AC328A" w:rsidP="00AC328A" w:rsidRDefault="00AC328A" w14:paraId="7935E2A9" w14:textId="77777777">
      <w:pPr>
        <w:spacing w:after="0" w:line="240" w:lineRule="auto"/>
        <w:ind w:right="148"/>
        <w:jc w:val="both"/>
        <w:rPr>
          <w:rFonts w:ascii="Times New Roman" w:hAnsi="Times New Roman" w:cs="Times New Roman"/>
          <w:b/>
          <w:sz w:val="24"/>
          <w:szCs w:val="24"/>
        </w:rPr>
      </w:pPr>
      <w:r w:rsidRPr="00446F1E">
        <w:rPr>
          <w:rFonts w:ascii="Times New Roman" w:hAnsi="Times New Roman" w:cs="Times New Roman"/>
          <w:sz w:val="24"/>
          <w:szCs w:val="24"/>
        </w:rPr>
        <w:t>„</w:t>
      </w:r>
      <w:r w:rsidRPr="00446F1E">
        <w:rPr>
          <w:rFonts w:ascii="Times New Roman" w:hAnsi="Times New Roman" w:cs="Times New Roman"/>
          <w:b/>
          <w:sz w:val="24"/>
          <w:szCs w:val="24"/>
        </w:rPr>
        <w:t>§ 73. Õhukvaliteedi parandamise kava ja tegevuskava</w:t>
      </w:r>
    </w:p>
    <w:p w:rsidRPr="00446F1E" w:rsidR="00AC328A" w:rsidP="00AC328A" w:rsidRDefault="00AC328A" w14:paraId="23456090" w14:textId="77777777">
      <w:pPr>
        <w:spacing w:after="0" w:line="240" w:lineRule="auto"/>
        <w:ind w:right="148"/>
        <w:jc w:val="both"/>
        <w:rPr>
          <w:rFonts w:ascii="Times New Roman" w:hAnsi="Times New Roman" w:cs="Times New Roman"/>
          <w:sz w:val="24"/>
          <w:szCs w:val="24"/>
        </w:rPr>
      </w:pPr>
    </w:p>
    <w:p w:rsidRPr="00446F1E" w:rsidR="00AC328A" w:rsidP="00AC328A" w:rsidRDefault="00AC328A" w14:paraId="37962ED5" w14:textId="77777777">
      <w:pPr>
        <w:spacing w:after="180" w:line="226" w:lineRule="auto"/>
        <w:ind w:right="22"/>
        <w:jc w:val="both"/>
        <w:rPr>
          <w:rFonts w:ascii="Times New Roman" w:hAnsi="Times New Roman" w:cs="Times New Roman"/>
          <w:sz w:val="24"/>
          <w:szCs w:val="24"/>
        </w:rPr>
      </w:pPr>
      <w:bookmarkStart w:name="_Hlk195088597" w:id="3"/>
      <w:r>
        <w:rPr>
          <w:rFonts w:ascii="Times New Roman" w:hAnsi="Times New Roman" w:cs="Times New Roman"/>
          <w:sz w:val="24"/>
          <w:szCs w:val="24"/>
        </w:rPr>
        <w:t xml:space="preserve">(1) </w:t>
      </w:r>
      <w:r w:rsidRPr="00446F1E">
        <w:rPr>
          <w:rFonts w:ascii="Times New Roman" w:hAnsi="Times New Roman" w:cs="Times New Roman"/>
          <w:sz w:val="24"/>
          <w:szCs w:val="24"/>
        </w:rPr>
        <w:t xml:space="preserve">Õhukvaliteedi parandamise kava ja tegevuskava on kavad kohaliku omavalitsuse üksuse territooriumil asuva õhukvaliteedi piirkonna, linnastu või nende osa õhukvaliteedi parandamiseks. </w:t>
      </w:r>
      <w:r w:rsidRPr="00CD27E0">
        <w:rPr>
          <w:rFonts w:ascii="Times New Roman" w:hAnsi="Times New Roman" w:cs="Times New Roman"/>
          <w:sz w:val="24"/>
          <w:szCs w:val="24"/>
        </w:rPr>
        <w:t>Kava ja tegevuskava koostamise menetlusele kohaldatakse haldusmenetluse seaduses avatud menetluse kohta sätestatut</w:t>
      </w:r>
      <w:bookmarkEnd w:id="3"/>
      <w:r w:rsidRPr="00CD27E0">
        <w:rPr>
          <w:rFonts w:ascii="Times New Roman" w:hAnsi="Times New Roman" w:cs="Times New Roman"/>
          <w:sz w:val="24"/>
          <w:szCs w:val="24"/>
        </w:rPr>
        <w:t>.</w:t>
      </w:r>
    </w:p>
    <w:p w:rsidR="00AC328A" w:rsidP="00AC328A" w:rsidRDefault="00AC328A" w14:paraId="178F75E7" w14:textId="77777777">
      <w:pPr>
        <w:spacing w:after="180" w:line="226" w:lineRule="auto"/>
        <w:ind w:right="22"/>
        <w:jc w:val="both"/>
        <w:rPr>
          <w:rFonts w:ascii="Times New Roman" w:hAnsi="Times New Roman" w:cs="Times New Roman"/>
          <w:sz w:val="24"/>
          <w:szCs w:val="24"/>
        </w:rPr>
      </w:pPr>
      <w:bookmarkStart w:name="_Hlk195088671" w:id="4"/>
      <w:r>
        <w:rPr>
          <w:rFonts w:ascii="Times New Roman" w:hAnsi="Times New Roman" w:cs="Times New Roman"/>
          <w:sz w:val="24"/>
          <w:szCs w:val="24"/>
        </w:rPr>
        <w:t xml:space="preserve">(2) </w:t>
      </w:r>
      <w:r w:rsidRPr="00446F1E">
        <w:rPr>
          <w:rFonts w:ascii="Times New Roman" w:hAnsi="Times New Roman" w:cs="Times New Roman"/>
          <w:sz w:val="24"/>
          <w:szCs w:val="24"/>
        </w:rPr>
        <w:t>Kohaliku omavalitsuse üksus koostab õhukvaliteedi parandamise kava õhukvaliteedi piirkonnale või linnastule või nende osale</w:t>
      </w:r>
      <w:r>
        <w:rPr>
          <w:rFonts w:ascii="Times New Roman" w:hAnsi="Times New Roman" w:cs="Times New Roman"/>
          <w:sz w:val="24"/>
          <w:szCs w:val="24"/>
        </w:rPr>
        <w:t>,</w:t>
      </w:r>
      <w:r w:rsidRPr="00446F1E">
        <w:rPr>
          <w:rFonts w:ascii="Times New Roman" w:hAnsi="Times New Roman" w:cs="Times New Roman"/>
          <w:sz w:val="24"/>
          <w:szCs w:val="24"/>
        </w:rPr>
        <w:t xml:space="preserve"> kui vastava piirkonna või linnastu või nende osa õhukvaliteedi tase ületab või tõenäoliselt ületab ühe või mitme saasteaine kohta käesoleva seaduse § 47 lõike 1 alusel kehtestatud õhukvaliteedi piir- või sihtväärtust või nende ületamise lubatud kordade arvu kalendriaastas või keskmise kokkupuute näitaja vähendamise kohustust. Kui </w:t>
      </w:r>
      <w:r>
        <w:rPr>
          <w:rFonts w:ascii="Times New Roman" w:hAnsi="Times New Roman" w:cs="Times New Roman"/>
          <w:sz w:val="24"/>
          <w:szCs w:val="24"/>
        </w:rPr>
        <w:t>õhu</w:t>
      </w:r>
      <w:r w:rsidRPr="006C1B99">
        <w:rPr>
          <w:rFonts w:ascii="Times New Roman" w:hAnsi="Times New Roman" w:cs="Times New Roman"/>
          <w:sz w:val="24"/>
          <w:szCs w:val="24"/>
        </w:rPr>
        <w:t>kvaliteedi</w:t>
      </w:r>
      <w:r>
        <w:rPr>
          <w:rFonts w:ascii="Times New Roman" w:hAnsi="Times New Roman" w:cs="Times New Roman"/>
          <w:sz w:val="24"/>
          <w:szCs w:val="24"/>
        </w:rPr>
        <w:t xml:space="preserve"> parandamise</w:t>
      </w:r>
      <w:r w:rsidRPr="006C1B99">
        <w:rPr>
          <w:rFonts w:ascii="Times New Roman" w:hAnsi="Times New Roman" w:cs="Times New Roman"/>
          <w:sz w:val="24"/>
          <w:szCs w:val="24"/>
        </w:rPr>
        <w:t xml:space="preserve"> kava</w:t>
      </w:r>
      <w:r>
        <w:rPr>
          <w:rFonts w:ascii="Times New Roman" w:hAnsi="Times New Roman" w:cs="Times New Roman"/>
          <w:sz w:val="24"/>
          <w:szCs w:val="24"/>
        </w:rPr>
        <w:t xml:space="preserve"> või tegevuskava</w:t>
      </w:r>
      <w:r w:rsidRPr="00446F1E">
        <w:rPr>
          <w:rFonts w:ascii="Times New Roman" w:hAnsi="Times New Roman" w:cs="Times New Roman"/>
          <w:sz w:val="24"/>
          <w:szCs w:val="24"/>
        </w:rPr>
        <w:t xml:space="preserve"> tuleb koostada ja rakendada mitme saasteaine kohta, koostatakse võimaluse korral kõiki asjaomaseid saasteaineid </w:t>
      </w:r>
      <w:r>
        <w:rPr>
          <w:rFonts w:ascii="Times New Roman" w:hAnsi="Times New Roman" w:cs="Times New Roman"/>
          <w:sz w:val="24"/>
          <w:szCs w:val="24"/>
        </w:rPr>
        <w:t>käsitlev</w:t>
      </w:r>
      <w:r w:rsidRPr="00446F1E">
        <w:rPr>
          <w:rFonts w:ascii="Times New Roman" w:hAnsi="Times New Roman" w:cs="Times New Roman"/>
          <w:sz w:val="24"/>
          <w:szCs w:val="24"/>
        </w:rPr>
        <w:t xml:space="preserve"> üht</w:t>
      </w:r>
      <w:r>
        <w:rPr>
          <w:rFonts w:ascii="Times New Roman" w:hAnsi="Times New Roman" w:cs="Times New Roman"/>
          <w:sz w:val="24"/>
          <w:szCs w:val="24"/>
        </w:rPr>
        <w:t>ne</w:t>
      </w:r>
      <w:r w:rsidRPr="00446F1E">
        <w:rPr>
          <w:rFonts w:ascii="Times New Roman" w:hAnsi="Times New Roman" w:cs="Times New Roman"/>
          <w:sz w:val="24"/>
          <w:szCs w:val="24"/>
        </w:rPr>
        <w:t xml:space="preserve"> </w:t>
      </w:r>
      <w:r>
        <w:rPr>
          <w:rFonts w:ascii="Times New Roman" w:hAnsi="Times New Roman" w:cs="Times New Roman"/>
          <w:sz w:val="24"/>
          <w:szCs w:val="24"/>
        </w:rPr>
        <w:t xml:space="preserve">õhukvaliteedi parandamise </w:t>
      </w:r>
      <w:r w:rsidRPr="00446F1E">
        <w:rPr>
          <w:rFonts w:ascii="Times New Roman" w:hAnsi="Times New Roman" w:cs="Times New Roman"/>
          <w:sz w:val="24"/>
          <w:szCs w:val="24"/>
        </w:rPr>
        <w:t>kava</w:t>
      </w:r>
      <w:r>
        <w:rPr>
          <w:rFonts w:ascii="Times New Roman" w:hAnsi="Times New Roman" w:cs="Times New Roman"/>
          <w:sz w:val="24"/>
          <w:szCs w:val="24"/>
        </w:rPr>
        <w:t xml:space="preserve"> ja rakendatakse seda</w:t>
      </w:r>
      <w:r w:rsidRPr="00446F1E">
        <w:rPr>
          <w:rFonts w:ascii="Times New Roman" w:hAnsi="Times New Roman" w:cs="Times New Roman"/>
          <w:sz w:val="24"/>
          <w:szCs w:val="24"/>
        </w:rPr>
        <w:t>.</w:t>
      </w:r>
      <w:bookmarkStart w:name="_Hlk195088727" w:id="5"/>
      <w:bookmarkEnd w:id="4"/>
    </w:p>
    <w:p w:rsidR="00AC328A" w:rsidP="00AC328A" w:rsidRDefault="00AC328A" w14:paraId="75AACE32" w14:textId="77777777">
      <w:pPr>
        <w:spacing w:after="180" w:line="226" w:lineRule="auto"/>
        <w:ind w:right="22"/>
        <w:jc w:val="both"/>
        <w:rPr>
          <w:rFonts w:ascii="Times New Roman" w:hAnsi="Times New Roman" w:cs="Times New Roman"/>
          <w:sz w:val="24"/>
          <w:szCs w:val="24"/>
        </w:rPr>
      </w:pPr>
      <w:r w:rsidRPr="00446F1E">
        <w:rPr>
          <w:rFonts w:ascii="Times New Roman" w:hAnsi="Times New Roman" w:cs="Times New Roman"/>
          <w:sz w:val="24"/>
          <w:szCs w:val="24"/>
        </w:rPr>
        <w:t>(</w:t>
      </w:r>
      <w:r>
        <w:rPr>
          <w:rFonts w:ascii="Times New Roman" w:hAnsi="Times New Roman" w:cs="Times New Roman"/>
          <w:sz w:val="24"/>
          <w:szCs w:val="24"/>
        </w:rPr>
        <w:t>3</w:t>
      </w:r>
      <w:r w:rsidRPr="00446F1E">
        <w:rPr>
          <w:rFonts w:ascii="Times New Roman" w:hAnsi="Times New Roman" w:cs="Times New Roman"/>
          <w:sz w:val="24"/>
          <w:szCs w:val="24"/>
        </w:rPr>
        <w:t xml:space="preserve">) </w:t>
      </w:r>
      <w:bookmarkStart w:name="_Hlk195088797" w:id="6"/>
      <w:bookmarkEnd w:id="5"/>
      <w:r w:rsidRPr="00C62047">
        <w:rPr>
          <w:rFonts w:ascii="Times New Roman" w:hAnsi="Times New Roman" w:cs="Times New Roman"/>
          <w:sz w:val="24"/>
          <w:szCs w:val="24"/>
        </w:rPr>
        <w:t>Kohaliku omavalitsuse üksus koostab õhukvaliteedi parandamise tegevuskava</w:t>
      </w:r>
      <w:r>
        <w:rPr>
          <w:rFonts w:ascii="Times New Roman" w:hAnsi="Times New Roman" w:cs="Times New Roman"/>
          <w:sz w:val="24"/>
          <w:szCs w:val="24"/>
        </w:rPr>
        <w:t>,</w:t>
      </w:r>
      <w:r w:rsidRPr="00C62047">
        <w:rPr>
          <w:rFonts w:ascii="Times New Roman" w:hAnsi="Times New Roman" w:cs="Times New Roman"/>
          <w:sz w:val="24"/>
          <w:szCs w:val="24"/>
        </w:rPr>
        <w:t xml:space="preserve"> kui 1. jaanuarist 2026 kuni 31. detsembrini 2029 on saasteainete tase piirkonnas või </w:t>
      </w:r>
      <w:r>
        <w:rPr>
          <w:rFonts w:ascii="Times New Roman" w:hAnsi="Times New Roman" w:cs="Times New Roman"/>
          <w:sz w:val="24"/>
          <w:szCs w:val="24"/>
        </w:rPr>
        <w:t xml:space="preserve">keskmise kokkupuute </w:t>
      </w:r>
      <w:r w:rsidRPr="00C62047">
        <w:rPr>
          <w:rFonts w:ascii="Times New Roman" w:hAnsi="Times New Roman" w:cs="Times New Roman"/>
          <w:sz w:val="24"/>
          <w:szCs w:val="24"/>
        </w:rPr>
        <w:t>territoriaalüksuses kõrgem mõnest käesoleva seaduse §</w:t>
      </w:r>
      <w:r>
        <w:rPr>
          <w:rFonts w:ascii="Times New Roman" w:hAnsi="Times New Roman" w:cs="Times New Roman"/>
          <w:sz w:val="24"/>
          <w:szCs w:val="24"/>
        </w:rPr>
        <w:t xml:space="preserve"> </w:t>
      </w:r>
      <w:r w:rsidRPr="00C62047">
        <w:rPr>
          <w:rFonts w:ascii="Times New Roman" w:hAnsi="Times New Roman" w:cs="Times New Roman"/>
          <w:sz w:val="24"/>
          <w:szCs w:val="24"/>
        </w:rPr>
        <w:t>47 lõike 1 alusel kehtestatud piir</w:t>
      </w:r>
      <w:r>
        <w:rPr>
          <w:rFonts w:ascii="Times New Roman" w:hAnsi="Times New Roman" w:cs="Times New Roman"/>
          <w:sz w:val="24"/>
          <w:szCs w:val="24"/>
        </w:rPr>
        <w:t>-</w:t>
      </w:r>
      <w:r w:rsidRPr="00C62047">
        <w:rPr>
          <w:rFonts w:ascii="Times New Roman" w:hAnsi="Times New Roman" w:cs="Times New Roman"/>
          <w:sz w:val="24"/>
          <w:szCs w:val="24"/>
        </w:rPr>
        <w:t xml:space="preserve"> või sihtväärtusest, mis tuleb saavutada 1. jaanuariks 2030</w:t>
      </w:r>
      <w:r>
        <w:rPr>
          <w:rFonts w:ascii="Times New Roman" w:hAnsi="Times New Roman" w:cs="Times New Roman"/>
          <w:sz w:val="24"/>
          <w:szCs w:val="24"/>
        </w:rPr>
        <w:t>.</w:t>
      </w:r>
    </w:p>
    <w:p w:rsidR="00AC328A" w:rsidP="00AC328A" w:rsidRDefault="00AC328A" w14:paraId="34B5459B" w14:textId="77777777">
      <w:pPr>
        <w:pStyle w:val="Loendilik"/>
        <w:spacing w:after="18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AF599A">
        <w:rPr>
          <w:rFonts w:ascii="Times New Roman" w:hAnsi="Times New Roman" w:cs="Times New Roman"/>
          <w:sz w:val="24"/>
          <w:szCs w:val="24"/>
        </w:rPr>
        <w:t>Õhukvaliteedi parandamise kava</w:t>
      </w:r>
      <w:r>
        <w:rPr>
          <w:rFonts w:ascii="Times New Roman" w:hAnsi="Times New Roman" w:cs="Times New Roman"/>
          <w:sz w:val="24"/>
          <w:szCs w:val="24"/>
        </w:rPr>
        <w:t xml:space="preserve"> ja tegevuskava</w:t>
      </w:r>
      <w:r w:rsidRPr="00AF599A">
        <w:rPr>
          <w:rFonts w:ascii="Times New Roman" w:hAnsi="Times New Roman" w:cs="Times New Roman"/>
          <w:sz w:val="24"/>
          <w:szCs w:val="24"/>
        </w:rPr>
        <w:t xml:space="preserve"> koostamisel lepib kohaliku omavalitsuse üksus heiteallikate käitajatega kokku õhukvaliteedi parandamise abinõud ja nende rakendamise tähtajad, võttes arvesse käesoleva seaduse § 103 lõike 1 kohaselt heiteallikate käitajate koostatud saasteainete heidete vähendamise tegevuskavades sätestatut</w:t>
      </w:r>
      <w:r>
        <w:rPr>
          <w:rFonts w:ascii="Times New Roman" w:hAnsi="Times New Roman" w:cs="Times New Roman"/>
          <w:sz w:val="24"/>
          <w:szCs w:val="24"/>
        </w:rPr>
        <w:t>.</w:t>
      </w:r>
    </w:p>
    <w:p w:rsidR="00AC328A" w:rsidP="00AC328A" w:rsidRDefault="00AC328A" w14:paraId="293C2573" w14:textId="77777777">
      <w:pPr>
        <w:pStyle w:val="Loendilik"/>
        <w:spacing w:after="180" w:line="240" w:lineRule="auto"/>
        <w:ind w:left="0"/>
        <w:jc w:val="both"/>
        <w:rPr>
          <w:rFonts w:ascii="Times New Roman" w:hAnsi="Times New Roman" w:cs="Times New Roman"/>
          <w:sz w:val="24"/>
          <w:szCs w:val="24"/>
        </w:rPr>
      </w:pPr>
    </w:p>
    <w:p w:rsidRPr="00AF599A" w:rsidR="00AC328A" w:rsidP="00AC328A" w:rsidRDefault="00AC328A" w14:paraId="037573F7" w14:textId="77777777">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(5) Õhukvaliteedi parandamise kava tuleb </w:t>
      </w:r>
      <w:r w:rsidRPr="003A41C8">
        <w:rPr>
          <w:rFonts w:ascii="Times New Roman" w:hAnsi="Times New Roman" w:cs="Times New Roman"/>
          <w:sz w:val="24"/>
          <w:szCs w:val="24"/>
        </w:rPr>
        <w:t xml:space="preserve">koostada niipea kui võimalik ja </w:t>
      </w:r>
      <w:r>
        <w:rPr>
          <w:rFonts w:ascii="Times New Roman" w:hAnsi="Times New Roman" w:cs="Times New Roman"/>
          <w:sz w:val="24"/>
          <w:szCs w:val="24"/>
        </w:rPr>
        <w:t xml:space="preserve">hiljemalt </w:t>
      </w:r>
      <w:r w:rsidRPr="003A41C8">
        <w:rPr>
          <w:rFonts w:ascii="Times New Roman" w:hAnsi="Times New Roman" w:cs="Times New Roman"/>
          <w:sz w:val="24"/>
          <w:szCs w:val="24"/>
        </w:rPr>
        <w:t>ka</w:t>
      </w:r>
      <w:r>
        <w:rPr>
          <w:rFonts w:ascii="Times New Roman" w:hAnsi="Times New Roman" w:cs="Times New Roman"/>
          <w:sz w:val="24"/>
          <w:szCs w:val="24"/>
        </w:rPr>
        <w:t>ks aastat</w:t>
      </w:r>
      <w:r w:rsidRPr="003A41C8">
        <w:rPr>
          <w:rFonts w:ascii="Times New Roman" w:hAnsi="Times New Roman" w:cs="Times New Roman"/>
          <w:sz w:val="24"/>
          <w:szCs w:val="24"/>
        </w:rPr>
        <w:t xml:space="preserve"> pärast kalendriaastat, mil mis tahes piir</w:t>
      </w:r>
      <w:r>
        <w:rPr>
          <w:rFonts w:ascii="Times New Roman" w:hAnsi="Times New Roman" w:cs="Times New Roman"/>
          <w:sz w:val="24"/>
          <w:szCs w:val="24"/>
        </w:rPr>
        <w:t>-</w:t>
      </w:r>
      <w:r w:rsidRPr="003A41C8">
        <w:rPr>
          <w:rFonts w:ascii="Times New Roman" w:hAnsi="Times New Roman" w:cs="Times New Roman"/>
          <w:sz w:val="24"/>
          <w:szCs w:val="24"/>
        </w:rPr>
        <w:t xml:space="preserve"> või sihtväärtuse ületamine registreeriti.</w:t>
      </w:r>
    </w:p>
    <w:p w:rsidR="00AC328A" w:rsidP="00AC328A" w:rsidRDefault="00AC328A" w14:paraId="4BEE6D46" w14:textId="77777777">
      <w:pPr>
        <w:spacing w:after="0" w:line="240" w:lineRule="auto"/>
        <w:ind w:right="22"/>
        <w:jc w:val="both"/>
        <w:rPr>
          <w:rFonts w:ascii="Times New Roman" w:hAnsi="Times New Roman" w:cs="Times New Roman"/>
          <w:sz w:val="24"/>
          <w:szCs w:val="24"/>
        </w:rPr>
      </w:pPr>
      <w:bookmarkStart w:name="_Hlk195088855" w:id="7"/>
      <w:bookmarkEnd w:id="6"/>
    </w:p>
    <w:p w:rsidRPr="00446F1E" w:rsidR="00AC328A" w:rsidP="00AC328A" w:rsidRDefault="00AC328A" w14:paraId="14E2E628"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(6) </w:t>
      </w:r>
      <w:r w:rsidRPr="00446F1E">
        <w:rPr>
          <w:rFonts w:ascii="Times New Roman" w:hAnsi="Times New Roman" w:cs="Times New Roman"/>
          <w:sz w:val="24"/>
          <w:szCs w:val="24"/>
        </w:rPr>
        <w:t xml:space="preserve">Õhukvaliteedi parandamise kavas ja tegevuskavas </w:t>
      </w:r>
      <w:r>
        <w:rPr>
          <w:rFonts w:ascii="Times New Roman" w:hAnsi="Times New Roman" w:cs="Times New Roman"/>
          <w:sz w:val="24"/>
          <w:szCs w:val="24"/>
        </w:rPr>
        <w:t>esitatud</w:t>
      </w:r>
      <w:r w:rsidRPr="00446F1E">
        <w:rPr>
          <w:rFonts w:ascii="Times New Roman" w:hAnsi="Times New Roman" w:cs="Times New Roman"/>
          <w:sz w:val="24"/>
          <w:szCs w:val="24"/>
        </w:rPr>
        <w:t xml:space="preserve"> saasteainete heidete vähendamise eesmärgid ja prioriteetsed tegevused on osa kohaliku omavalitsuse arengukavast.</w:t>
      </w:r>
    </w:p>
    <w:p w:rsidR="00AC328A" w:rsidP="00AC328A" w:rsidRDefault="00AC328A" w14:paraId="5FA44A32" w14:textId="77777777">
      <w:pPr>
        <w:spacing w:after="0" w:line="240" w:lineRule="auto"/>
        <w:ind w:right="22"/>
        <w:jc w:val="both"/>
        <w:rPr>
          <w:rFonts w:ascii="Times New Roman" w:hAnsi="Times New Roman" w:cs="Times New Roman"/>
          <w:sz w:val="24"/>
          <w:szCs w:val="24"/>
        </w:rPr>
      </w:pPr>
      <w:bookmarkStart w:name="_Hlk195088896" w:id="8"/>
      <w:bookmarkEnd w:id="7"/>
    </w:p>
    <w:p w:rsidRPr="00446F1E" w:rsidR="00AC328A" w:rsidP="00AC328A" w:rsidRDefault="00AC328A" w14:paraId="3CBF4CD0"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(7) </w:t>
      </w:r>
      <w:r w:rsidRPr="00446F1E">
        <w:rPr>
          <w:rFonts w:ascii="Times New Roman" w:hAnsi="Times New Roman" w:cs="Times New Roman"/>
          <w:sz w:val="24"/>
          <w:szCs w:val="24"/>
        </w:rPr>
        <w:t>Kliimaministeerium teavitab kohaliku omavalitsuse üksust, kui õhukvaliteedi hindamise käigus tuvastatakse saasteaine kohta käesoleva seaduse § 47 lõike 1 alusel kehtestatud õhukvaliteedi piir- või sihtväärtuse ületamine või keskmise kokkupuute näitaja vähendamise kohustuse täitmata jätmine.</w:t>
      </w:r>
    </w:p>
    <w:p w:rsidR="00AC328A" w:rsidP="00AC328A" w:rsidRDefault="00AC328A" w14:paraId="11F28994" w14:textId="77777777">
      <w:pPr>
        <w:spacing w:after="0" w:line="240" w:lineRule="auto"/>
        <w:ind w:right="22"/>
        <w:jc w:val="both"/>
        <w:rPr>
          <w:rFonts w:ascii="Times New Roman" w:hAnsi="Times New Roman" w:cs="Times New Roman"/>
          <w:sz w:val="24"/>
          <w:szCs w:val="24"/>
        </w:rPr>
      </w:pPr>
      <w:bookmarkStart w:name="_Hlk195090465" w:id="9"/>
      <w:bookmarkEnd w:id="8"/>
    </w:p>
    <w:p w:rsidRPr="00446F1E" w:rsidR="00AC328A" w:rsidP="00AC328A" w:rsidRDefault="00AC328A" w14:paraId="2094A738"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(8) Õ</w:t>
      </w:r>
      <w:r w:rsidRPr="00446F1E">
        <w:rPr>
          <w:rFonts w:ascii="Times New Roman" w:hAnsi="Times New Roman" w:cs="Times New Roman"/>
          <w:sz w:val="24"/>
          <w:szCs w:val="24"/>
        </w:rPr>
        <w:t>hukvaliteedi parandamise kava ja tegevuskava ajakohastatakse vajaduse</w:t>
      </w:r>
      <w:r>
        <w:rPr>
          <w:rFonts w:ascii="Times New Roman" w:hAnsi="Times New Roman" w:cs="Times New Roman"/>
          <w:sz w:val="24"/>
          <w:szCs w:val="24"/>
        </w:rPr>
        <w:t xml:space="preserve"> kohaselt</w:t>
      </w:r>
      <w:r w:rsidRPr="00446F1E">
        <w:rPr>
          <w:rFonts w:ascii="Times New Roman" w:hAnsi="Times New Roman" w:cs="Times New Roman"/>
          <w:sz w:val="24"/>
          <w:szCs w:val="24"/>
        </w:rPr>
        <w:t>, kuid mitte harvemini kui iga viieaasta järel selle koostamisest või ajakohastamisest arvates.</w:t>
      </w:r>
    </w:p>
    <w:bookmarkEnd w:id="9"/>
    <w:p w:rsidR="00AC328A" w:rsidP="00AC328A" w:rsidRDefault="00AC328A" w14:paraId="01DFC885" w14:textId="77777777">
      <w:pPr>
        <w:spacing w:after="0" w:line="240" w:lineRule="auto"/>
        <w:ind w:right="22"/>
        <w:jc w:val="both"/>
        <w:rPr>
          <w:rFonts w:ascii="Times New Roman" w:hAnsi="Times New Roman" w:cs="Times New Roman"/>
          <w:sz w:val="24"/>
          <w:szCs w:val="24"/>
        </w:rPr>
      </w:pPr>
    </w:p>
    <w:p w:rsidRPr="00446F1E" w:rsidR="00AC328A" w:rsidP="00AC328A" w:rsidRDefault="00AC328A" w14:paraId="011C3A23"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(9) </w:t>
      </w:r>
      <w:r w:rsidRPr="00446F1E">
        <w:rPr>
          <w:rFonts w:ascii="Times New Roman" w:hAnsi="Times New Roman" w:cs="Times New Roman"/>
          <w:sz w:val="24"/>
          <w:szCs w:val="24"/>
        </w:rPr>
        <w:t>Piirkondades, kus osooni sihtväärtus on ületatud, rakendatakse käesoleva seaduse § 108 lõike 2 kohaselt koostatud teatavate õhusaasteainete heitkoguste vähendamise riiklikku programmi.</w:t>
      </w:r>
    </w:p>
    <w:p w:rsidR="00AC328A" w:rsidP="00AC328A" w:rsidRDefault="00AC328A" w14:paraId="32EEFD73" w14:textId="77777777">
      <w:pPr>
        <w:spacing w:after="0" w:line="240" w:lineRule="auto"/>
        <w:ind w:right="22"/>
        <w:jc w:val="both"/>
        <w:rPr>
          <w:rFonts w:ascii="Times New Roman" w:hAnsi="Times New Roman" w:cs="Times New Roman"/>
          <w:sz w:val="24"/>
          <w:szCs w:val="24"/>
        </w:rPr>
      </w:pPr>
      <w:bookmarkStart w:name="_Hlk195090530" w:id="10"/>
    </w:p>
    <w:p w:rsidRPr="00446F1E" w:rsidR="00AC328A" w:rsidP="00AC328A" w:rsidRDefault="00AC328A" w14:paraId="157E001D"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(10) </w:t>
      </w:r>
      <w:r w:rsidRPr="00446F1E">
        <w:rPr>
          <w:rFonts w:ascii="Times New Roman" w:hAnsi="Times New Roman" w:cs="Times New Roman"/>
          <w:sz w:val="24"/>
          <w:szCs w:val="24"/>
        </w:rPr>
        <w:t>Õhukvaliteedi parandamise kava või tegevuskava või käesoleva seaduse § 108 lõikes 2 nimetatud programmi rakendatakse juhul, kui osooni kohta kehtestatud sihtväärtus on saavutatav meetmetega, mis ei põhjusta ebaproportsionaalseid kulutusi.</w:t>
      </w:r>
      <w:bookmarkEnd w:id="10"/>
    </w:p>
    <w:p w:rsidR="00AC328A" w:rsidP="00AC328A" w:rsidRDefault="00AC328A" w14:paraId="1DD708FB" w14:textId="77777777">
      <w:pPr>
        <w:spacing w:after="0" w:line="240" w:lineRule="auto"/>
        <w:ind w:right="22"/>
        <w:jc w:val="both"/>
        <w:rPr>
          <w:rFonts w:ascii="Times New Roman" w:hAnsi="Times New Roman" w:cs="Times New Roman"/>
          <w:sz w:val="24"/>
          <w:szCs w:val="24"/>
        </w:rPr>
      </w:pPr>
    </w:p>
    <w:p w:rsidR="00AC328A" w:rsidP="00AC328A" w:rsidRDefault="00AC328A" w14:paraId="5D8035FF"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(11) </w:t>
      </w:r>
      <w:r w:rsidRPr="00446F1E">
        <w:rPr>
          <w:rFonts w:ascii="Times New Roman" w:hAnsi="Times New Roman" w:cs="Times New Roman"/>
          <w:sz w:val="24"/>
          <w:szCs w:val="24"/>
        </w:rPr>
        <w:t>Õhukvaliteedi piirkondade</w:t>
      </w:r>
      <w:r>
        <w:rPr>
          <w:rFonts w:ascii="Times New Roman" w:hAnsi="Times New Roman" w:cs="Times New Roman"/>
          <w:sz w:val="24"/>
          <w:szCs w:val="24"/>
        </w:rPr>
        <w:t>le</w:t>
      </w:r>
      <w:r w:rsidRPr="00446F1E">
        <w:rPr>
          <w:rFonts w:ascii="Times New Roman" w:hAnsi="Times New Roman" w:cs="Times New Roman"/>
          <w:sz w:val="24"/>
          <w:szCs w:val="24"/>
        </w:rPr>
        <w:t xml:space="preserve"> ja linnastute</w:t>
      </w:r>
      <w:r>
        <w:rPr>
          <w:rFonts w:ascii="Times New Roman" w:hAnsi="Times New Roman" w:cs="Times New Roman"/>
          <w:sz w:val="24"/>
          <w:szCs w:val="24"/>
        </w:rPr>
        <w:t>le</w:t>
      </w:r>
      <w:r w:rsidRPr="00446F1E">
        <w:rPr>
          <w:rFonts w:ascii="Times New Roman" w:hAnsi="Times New Roman" w:cs="Times New Roman"/>
          <w:sz w:val="24"/>
          <w:szCs w:val="24"/>
        </w:rPr>
        <w:t>, kus osooni sisaldus välisõhus on kõrgem kui kaugem eesmärk, kuid kehtestatud sihtväärtusest madalam või sellega võrdne, töötatakse välja ja rakendatakse majanduslikult tõhusaid meetmeid, et saavutada kaugem eesmärk. Need meetmed peavad olema kooskõlas vähemalt õhukvaliteedi parandamise kavaga ja käesoleva seaduse § 108 lõikes 2 nimetatud programmiga.</w:t>
      </w:r>
    </w:p>
    <w:p w:rsidRPr="00446F1E" w:rsidR="00AC328A" w:rsidP="00AC328A" w:rsidRDefault="00AC328A" w14:paraId="1AA471A9" w14:textId="77777777">
      <w:pPr>
        <w:spacing w:after="0" w:line="240" w:lineRule="auto"/>
        <w:ind w:right="22"/>
        <w:jc w:val="both"/>
        <w:rPr>
          <w:rFonts w:ascii="Times New Roman" w:hAnsi="Times New Roman" w:cs="Times New Roman"/>
          <w:sz w:val="24"/>
          <w:szCs w:val="24"/>
        </w:rPr>
      </w:pPr>
    </w:p>
    <w:p w:rsidR="00AC328A" w:rsidP="00AC328A" w:rsidRDefault="00AC328A" w14:paraId="31A91F7C" w14:textId="77777777">
      <w:pPr>
        <w:spacing w:after="28" w:line="240" w:lineRule="auto"/>
        <w:ind w:right="22"/>
        <w:jc w:val="both"/>
        <w:rPr>
          <w:rFonts w:ascii="Times New Roman" w:hAnsi="Times New Roman" w:cs="Times New Roman"/>
          <w:sz w:val="24"/>
          <w:szCs w:val="24"/>
        </w:rPr>
      </w:pPr>
      <w:bookmarkStart w:name="_Hlk195090582" w:id="11"/>
      <w:r>
        <w:rPr>
          <w:rFonts w:ascii="Times New Roman" w:hAnsi="Times New Roman" w:cs="Times New Roman"/>
          <w:sz w:val="24"/>
          <w:szCs w:val="24"/>
        </w:rPr>
        <w:t xml:space="preserve">(12) </w:t>
      </w:r>
      <w:r w:rsidRPr="004F5EB6">
        <w:rPr>
          <w:rFonts w:ascii="Times New Roman" w:hAnsi="Times New Roman" w:cs="Times New Roman"/>
          <w:sz w:val="24"/>
          <w:szCs w:val="24"/>
        </w:rPr>
        <w:t xml:space="preserve">Kliimaministeerium esitab Euroopa Komisjonile </w:t>
      </w:r>
      <w:bookmarkEnd w:id="11"/>
      <w:r>
        <w:rPr>
          <w:rFonts w:ascii="Times New Roman" w:hAnsi="Times New Roman" w:cs="Times New Roman"/>
          <w:sz w:val="24"/>
          <w:szCs w:val="24"/>
        </w:rPr>
        <w:t>õ</w:t>
      </w:r>
      <w:r w:rsidRPr="004F5EB6">
        <w:rPr>
          <w:rFonts w:ascii="Times New Roman" w:hAnsi="Times New Roman" w:cs="Times New Roman"/>
          <w:sz w:val="24"/>
          <w:szCs w:val="24"/>
        </w:rPr>
        <w:t>hukvaliteedi parandamise kavad ja õhukvaliteedi parandamise tegevuskavad kahe kuu jooksul nende vastuvõtmisest</w:t>
      </w:r>
      <w:r>
        <w:rPr>
          <w:rFonts w:ascii="Times New Roman" w:hAnsi="Times New Roman" w:cs="Times New Roman"/>
          <w:sz w:val="24"/>
          <w:szCs w:val="24"/>
        </w:rPr>
        <w:t xml:space="preserve"> alates</w:t>
      </w:r>
      <w:r w:rsidRPr="004F5EB6">
        <w:rPr>
          <w:rFonts w:ascii="Times New Roman" w:hAnsi="Times New Roman" w:cs="Times New Roman"/>
          <w:sz w:val="24"/>
          <w:szCs w:val="24"/>
        </w:rPr>
        <w:t>.</w:t>
      </w:r>
    </w:p>
    <w:p w:rsidR="00AC328A" w:rsidP="00AC328A" w:rsidRDefault="00AC328A" w14:paraId="4029AFA3" w14:textId="77777777">
      <w:pPr>
        <w:spacing w:after="28" w:line="240" w:lineRule="auto"/>
        <w:ind w:left="319" w:right="22"/>
        <w:jc w:val="both"/>
        <w:rPr>
          <w:rFonts w:ascii="Times New Roman" w:hAnsi="Times New Roman" w:cs="Times New Roman"/>
          <w:sz w:val="24"/>
          <w:szCs w:val="24"/>
        </w:rPr>
      </w:pPr>
    </w:p>
    <w:p w:rsidRPr="004F5EB6" w:rsidR="00AC328A" w:rsidP="00AC328A" w:rsidRDefault="00AC328A" w14:paraId="1A43E705" w14:textId="77777777">
      <w:pPr>
        <w:spacing w:after="28"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(13) </w:t>
      </w:r>
      <w:r w:rsidRPr="004F5EB6">
        <w:rPr>
          <w:rFonts w:ascii="Times New Roman" w:hAnsi="Times New Roman" w:cs="Times New Roman"/>
          <w:sz w:val="24"/>
          <w:szCs w:val="24"/>
        </w:rPr>
        <w:t>Õhukvaliteedi parandamise kava ja tegevuskava ei pea koostama, kui:</w:t>
      </w:r>
    </w:p>
    <w:p w:rsidRPr="00446F1E" w:rsidR="00AC328A" w:rsidP="00AC328A" w:rsidRDefault="00AC328A" w14:paraId="3A026663"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446F1E">
        <w:rPr>
          <w:rFonts w:ascii="Times New Roman" w:hAnsi="Times New Roman" w:cs="Times New Roman"/>
          <w:sz w:val="24"/>
          <w:szCs w:val="24"/>
        </w:rPr>
        <w:t>peenosakeste kohta kehtestatud õhukvaliteedi piirväärtuse ületamise põhjuseks on talvine teede libedusetõrje;</w:t>
      </w:r>
    </w:p>
    <w:p w:rsidR="00AC328A" w:rsidP="00AC328A" w:rsidRDefault="00AC328A" w14:paraId="091EA6F4"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446F1E">
        <w:rPr>
          <w:rFonts w:ascii="Times New Roman" w:hAnsi="Times New Roman" w:cs="Times New Roman"/>
          <w:sz w:val="24"/>
          <w:szCs w:val="24"/>
        </w:rPr>
        <w:t>õhukvaliteedi piirväärtuse ületamise põhjuseks on looduslikest allikatest pärinevad saasteained.</w:t>
      </w:r>
      <w:r w:rsidRPr="00382626">
        <w:rPr>
          <w:rFonts w:ascii="Times New Roman" w:hAnsi="Times New Roman" w:cs="Times New Roman"/>
          <w:sz w:val="24"/>
          <w:szCs w:val="24"/>
        </w:rPr>
        <w:t>“</w:t>
      </w:r>
      <w:r w:rsidRPr="00446F1E">
        <w:rPr>
          <w:rFonts w:ascii="Times New Roman" w:hAnsi="Times New Roman" w:cs="Times New Roman"/>
          <w:sz w:val="24"/>
          <w:szCs w:val="24"/>
        </w:rPr>
        <w:t>;</w:t>
      </w:r>
    </w:p>
    <w:p w:rsidRPr="000F3F5E" w:rsidR="00AC328A" w:rsidP="00AC328A" w:rsidRDefault="00AC328A" w14:paraId="77F7A0F3"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71E680F6" w14:textId="77777777">
      <w:pPr>
        <w:pStyle w:val="Loendilik"/>
        <w:numPr>
          <w:ilvl w:val="0"/>
          <w:numId w:val="1"/>
        </w:numPr>
        <w:spacing w:after="0" w:line="240" w:lineRule="auto"/>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pealkiri muudetakse ja sõnastatakse järgmiselt:</w:t>
      </w:r>
    </w:p>
    <w:p w:rsidRPr="00C62047" w:rsidR="00AC328A" w:rsidP="00AC328A" w:rsidRDefault="00AC328A" w14:paraId="32EE52C8"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w:t>
      </w:r>
      <w:r>
        <w:rPr>
          <w:rFonts w:ascii="Times New Roman" w:hAnsi="Times New Roman" w:cs="Times New Roman"/>
          <w:b/>
          <w:bCs/>
          <w:sz w:val="24"/>
          <w:szCs w:val="24"/>
        </w:rPr>
        <w:t xml:space="preserve"> </w:t>
      </w:r>
      <w:r w:rsidRPr="00C62047">
        <w:rPr>
          <w:rFonts w:ascii="Times New Roman" w:hAnsi="Times New Roman" w:cs="Times New Roman"/>
          <w:b/>
          <w:bCs/>
          <w:sz w:val="24"/>
          <w:szCs w:val="24"/>
        </w:rPr>
        <w:t>74. Õhukvaliteedi parandamise kava ja tegevuskava sisu</w:t>
      </w:r>
      <w:r w:rsidRPr="00C62047">
        <w:rPr>
          <w:rFonts w:ascii="Times New Roman" w:hAnsi="Times New Roman" w:cs="Times New Roman"/>
          <w:sz w:val="24"/>
          <w:szCs w:val="24"/>
        </w:rPr>
        <w:t>“;</w:t>
      </w:r>
    </w:p>
    <w:p w:rsidRPr="00C62047" w:rsidR="00AC328A" w:rsidP="00AC328A" w:rsidRDefault="00AC328A" w14:paraId="7BEA8E68"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70661E1F" w14:textId="77777777">
      <w:pPr>
        <w:pStyle w:val="Loendilik"/>
        <w:numPr>
          <w:ilvl w:val="0"/>
          <w:numId w:val="1"/>
        </w:numPr>
        <w:spacing w:after="0" w:line="240" w:lineRule="auto"/>
        <w:ind w:right="22"/>
        <w:jc w:val="both"/>
        <w:rPr>
          <w:rFonts w:ascii="Times New Roman" w:hAnsi="Times New Roman" w:cs="Times New Roman"/>
          <w:sz w:val="24"/>
          <w:szCs w:val="24"/>
        </w:rPr>
      </w:pPr>
      <w:r w:rsidRPr="16DF5357" w:rsidR="46818F15">
        <w:rPr>
          <w:rFonts w:ascii="Times New Roman" w:hAnsi="Times New Roman" w:cs="Times New Roman"/>
          <w:sz w:val="24"/>
          <w:szCs w:val="24"/>
        </w:rPr>
        <w:t>paragrahv</w:t>
      </w:r>
      <w:r w:rsidRPr="16DF5357" w:rsidR="46818F15">
        <w:rPr>
          <w:rFonts w:ascii="Times New Roman" w:hAnsi="Times New Roman" w:cs="Times New Roman"/>
          <w:sz w:val="24"/>
          <w:szCs w:val="24"/>
        </w:rPr>
        <w:t>i</w:t>
      </w:r>
      <w:r w:rsidRPr="16DF5357" w:rsidR="46818F15">
        <w:rPr>
          <w:rFonts w:ascii="Times New Roman" w:hAnsi="Times New Roman" w:cs="Times New Roman"/>
          <w:sz w:val="24"/>
          <w:szCs w:val="24"/>
        </w:rPr>
        <w:t xml:space="preserve"> 74 lõi</w:t>
      </w:r>
      <w:r w:rsidRPr="16DF5357" w:rsidR="46818F15">
        <w:rPr>
          <w:rFonts w:ascii="Times New Roman" w:hAnsi="Times New Roman" w:cs="Times New Roman"/>
          <w:sz w:val="24"/>
          <w:szCs w:val="24"/>
        </w:rPr>
        <w:t>k</w:t>
      </w:r>
      <w:r w:rsidRPr="16DF5357" w:rsidR="46818F15">
        <w:rPr>
          <w:rFonts w:ascii="Times New Roman" w:hAnsi="Times New Roman" w:cs="Times New Roman"/>
          <w:sz w:val="24"/>
          <w:szCs w:val="24"/>
        </w:rPr>
        <w:t xml:space="preserve">e 1 </w:t>
      </w:r>
      <w:r w:rsidRPr="16DF5357" w:rsidR="46818F15">
        <w:rPr>
          <w:rFonts w:ascii="Times New Roman" w:hAnsi="Times New Roman" w:cs="Times New Roman"/>
          <w:sz w:val="24"/>
          <w:szCs w:val="24"/>
        </w:rPr>
        <w:t xml:space="preserve">sissejuhatav </w:t>
      </w:r>
      <w:commentRangeStart w:id="1632750630"/>
      <w:r w:rsidRPr="16DF5357" w:rsidR="46818F15">
        <w:rPr>
          <w:rFonts w:ascii="Times New Roman" w:hAnsi="Times New Roman" w:cs="Times New Roman"/>
          <w:sz w:val="24"/>
          <w:szCs w:val="24"/>
        </w:rPr>
        <w:t>tekst</w:t>
      </w:r>
      <w:commentRangeEnd w:id="1632750630"/>
      <w:r>
        <w:rPr>
          <w:rStyle w:val="CommentReference"/>
        </w:rPr>
        <w:commentReference w:id="1632750630"/>
      </w:r>
      <w:r w:rsidRPr="16DF5357" w:rsidR="46818F15">
        <w:rPr>
          <w:rFonts w:ascii="Times New Roman" w:hAnsi="Times New Roman" w:cs="Times New Roman"/>
          <w:sz w:val="24"/>
          <w:szCs w:val="24"/>
        </w:rPr>
        <w:t xml:space="preserve"> </w:t>
      </w:r>
      <w:r w:rsidRPr="16DF5357" w:rsidR="46818F15">
        <w:rPr>
          <w:rFonts w:ascii="Times New Roman" w:hAnsi="Times New Roman" w:cs="Times New Roman"/>
          <w:sz w:val="24"/>
          <w:szCs w:val="24"/>
        </w:rPr>
        <w:t>muudetakse ja sõnastatakse järgmiselt:</w:t>
      </w:r>
    </w:p>
    <w:p w:rsidRPr="00C62047" w:rsidR="00AC328A" w:rsidP="00AC328A" w:rsidRDefault="00AC328A" w14:paraId="189E6C4C"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 Õhukvaliteedi parandamise kava ja tegevuskava sisalda</w:t>
      </w:r>
      <w:r>
        <w:rPr>
          <w:rFonts w:ascii="Times New Roman" w:hAnsi="Times New Roman" w:cs="Times New Roman"/>
          <w:sz w:val="24"/>
          <w:szCs w:val="24"/>
        </w:rPr>
        <w:t>vad</w:t>
      </w:r>
      <w:r w:rsidRPr="00C62047">
        <w:rPr>
          <w:rFonts w:ascii="Times New Roman" w:hAnsi="Times New Roman" w:cs="Times New Roman"/>
          <w:sz w:val="24"/>
          <w:szCs w:val="24"/>
        </w:rPr>
        <w:t xml:space="preserve"> järgmisi andmeid ja dokumente:“;</w:t>
      </w:r>
    </w:p>
    <w:p w:rsidRPr="00C62047" w:rsidR="00AC328A" w:rsidP="00AC328A" w:rsidRDefault="00AC328A" w14:paraId="10AD5BC8"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65A6B5A9"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1 muudetakse ja sõnastatakse järgmiselt:</w:t>
      </w:r>
    </w:p>
    <w:p w:rsidRPr="00C62047" w:rsidR="00AC328A" w:rsidP="00AC328A" w:rsidRDefault="00AC328A" w14:paraId="47940277"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„1) õhukvaliteedi parandamise kava ja tegevuskava koostamise </w:t>
      </w:r>
      <w:r>
        <w:rPr>
          <w:rFonts w:ascii="Times New Roman" w:hAnsi="Times New Roman" w:cs="Times New Roman"/>
          <w:sz w:val="24"/>
          <w:szCs w:val="24"/>
        </w:rPr>
        <w:t>ning</w:t>
      </w:r>
      <w:r w:rsidRPr="00C62047">
        <w:rPr>
          <w:rFonts w:ascii="Times New Roman" w:hAnsi="Times New Roman" w:cs="Times New Roman"/>
          <w:sz w:val="24"/>
          <w:szCs w:val="24"/>
        </w:rPr>
        <w:t xml:space="preserve"> elluviimise eest vastutavate isikute nim</w:t>
      </w:r>
      <w:r>
        <w:rPr>
          <w:rFonts w:ascii="Times New Roman" w:hAnsi="Times New Roman" w:cs="Times New Roman"/>
          <w:sz w:val="24"/>
          <w:szCs w:val="24"/>
        </w:rPr>
        <w:t>i</w:t>
      </w:r>
      <w:r w:rsidRPr="00C62047">
        <w:rPr>
          <w:rFonts w:ascii="Times New Roman" w:hAnsi="Times New Roman" w:cs="Times New Roman"/>
          <w:sz w:val="24"/>
          <w:szCs w:val="24"/>
        </w:rPr>
        <w:t>, ametikoh</w:t>
      </w:r>
      <w:r>
        <w:rPr>
          <w:rFonts w:ascii="Times New Roman" w:hAnsi="Times New Roman" w:cs="Times New Roman"/>
          <w:sz w:val="24"/>
          <w:szCs w:val="24"/>
        </w:rPr>
        <w:t>t</w:t>
      </w:r>
      <w:r w:rsidRPr="00C62047">
        <w:rPr>
          <w:rFonts w:ascii="Times New Roman" w:hAnsi="Times New Roman" w:cs="Times New Roman"/>
          <w:sz w:val="24"/>
          <w:szCs w:val="24"/>
        </w:rPr>
        <w:t xml:space="preserve"> ja kontaktandmed;“;</w:t>
      </w:r>
    </w:p>
    <w:p w:rsidRPr="00C62047" w:rsidR="00AC328A" w:rsidP="00AC328A" w:rsidRDefault="00AC328A" w14:paraId="142F628E" w14:textId="77777777">
      <w:pPr>
        <w:pStyle w:val="Loendilik"/>
        <w:spacing w:after="180" w:line="240" w:lineRule="auto"/>
        <w:ind w:right="22"/>
        <w:jc w:val="both"/>
        <w:rPr>
          <w:rFonts w:ascii="Times New Roman" w:hAnsi="Times New Roman" w:cs="Times New Roman"/>
          <w:sz w:val="24"/>
          <w:szCs w:val="24"/>
        </w:rPr>
      </w:pPr>
    </w:p>
    <w:p w:rsidRPr="00C62047" w:rsidR="00AC328A" w:rsidP="00AC328A" w:rsidRDefault="00AC328A" w14:paraId="78E49476"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8 muudetakse ja sõnastatakse järgmiselt:</w:t>
      </w:r>
    </w:p>
    <w:p w:rsidRPr="00C62047" w:rsidR="00AC328A" w:rsidP="00AC328A" w:rsidRDefault="00AC328A" w14:paraId="74205984"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„8) välisõhu</w:t>
      </w:r>
      <w:r>
        <w:rPr>
          <w:rFonts w:ascii="Times New Roman" w:hAnsi="Times New Roman" w:cs="Times New Roman"/>
          <w:sz w:val="24"/>
          <w:szCs w:val="24"/>
        </w:rPr>
        <w:t xml:space="preserve"> </w:t>
      </w:r>
      <w:r w:rsidRPr="00C62047">
        <w:rPr>
          <w:rFonts w:ascii="Times New Roman" w:hAnsi="Times New Roman" w:cs="Times New Roman"/>
          <w:sz w:val="24"/>
          <w:szCs w:val="24"/>
        </w:rPr>
        <w:t>seisund, õhukvaliteedi parandamise kava ja tegevuskava koostamisele eelnenud viie aasta jooksul saadud õhukvaliteedi hindamis</w:t>
      </w:r>
      <w:r>
        <w:rPr>
          <w:rFonts w:ascii="Times New Roman" w:hAnsi="Times New Roman" w:cs="Times New Roman"/>
          <w:sz w:val="24"/>
          <w:szCs w:val="24"/>
        </w:rPr>
        <w:t xml:space="preserve">e </w:t>
      </w:r>
      <w:r w:rsidRPr="00C62047">
        <w:rPr>
          <w:rFonts w:ascii="Times New Roman" w:hAnsi="Times New Roman" w:cs="Times New Roman"/>
          <w:sz w:val="24"/>
          <w:szCs w:val="24"/>
        </w:rPr>
        <w:t>tulemused, õhukvaliteedi parandamise kava või tegevuskava koostamisel mõõdetud saasteaine sisaldus ja kasutatud määramismeetodite andmed;“;</w:t>
      </w:r>
    </w:p>
    <w:p w:rsidRPr="00C62047" w:rsidR="00AC328A" w:rsidP="00AC328A" w:rsidRDefault="00AC328A" w14:paraId="18171777"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48EBE31B"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 1 punkt 17 muudetakse ja sõnastatakse järgmiselt:</w:t>
      </w:r>
    </w:p>
    <w:p w:rsidRPr="00C62047" w:rsidR="00AC328A" w:rsidP="00AC328A" w:rsidRDefault="00AC328A" w14:paraId="1C746976"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„17) andmed õhukvaliteedi parandamise kava ja tegevuskava koostamisel kasutatud abimaterjalide kohta.“;</w:t>
      </w:r>
    </w:p>
    <w:p w:rsidRPr="00C62047" w:rsidR="00AC328A" w:rsidP="00AC328A" w:rsidRDefault="00AC328A" w14:paraId="38FEA7DD" w14:textId="77777777">
      <w:pPr>
        <w:pStyle w:val="Loendilik"/>
        <w:spacing w:after="180" w:line="240" w:lineRule="auto"/>
        <w:ind w:left="360" w:right="22"/>
        <w:jc w:val="both"/>
        <w:rPr>
          <w:rFonts w:ascii="Times New Roman" w:hAnsi="Times New Roman" w:cs="Times New Roman"/>
          <w:sz w:val="24"/>
          <w:szCs w:val="24"/>
        </w:rPr>
      </w:pPr>
    </w:p>
    <w:p w:rsidRPr="006C1B99" w:rsidR="00AC328A" w:rsidP="00AC328A" w:rsidRDefault="00AC328A" w14:paraId="1C7A9484" w14:textId="77777777">
      <w:pPr>
        <w:pStyle w:val="Loendilik"/>
        <w:numPr>
          <w:ilvl w:val="0"/>
          <w:numId w:val="1"/>
        </w:num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paragrahvi 74 lõiget 1 täiendatakse punktidega 18–</w:t>
      </w:r>
      <w:r w:rsidRPr="006C1B99">
        <w:rPr>
          <w:rFonts w:ascii="Times New Roman" w:hAnsi="Times New Roman" w:cs="Times New Roman"/>
          <w:sz w:val="24"/>
          <w:szCs w:val="24"/>
        </w:rPr>
        <w:t>25 j</w:t>
      </w:r>
      <w:r>
        <w:rPr>
          <w:rFonts w:ascii="Times New Roman" w:hAnsi="Times New Roman" w:cs="Times New Roman"/>
          <w:sz w:val="24"/>
          <w:szCs w:val="24"/>
        </w:rPr>
        <w:t>ärgmises</w:t>
      </w:r>
      <w:r w:rsidRPr="006C1B99">
        <w:rPr>
          <w:rFonts w:ascii="Times New Roman" w:hAnsi="Times New Roman" w:cs="Times New Roman"/>
          <w:sz w:val="24"/>
          <w:szCs w:val="24"/>
        </w:rPr>
        <w:t xml:space="preserve"> sõnast</w:t>
      </w:r>
      <w:r>
        <w:rPr>
          <w:rFonts w:ascii="Times New Roman" w:hAnsi="Times New Roman" w:cs="Times New Roman"/>
          <w:sz w:val="24"/>
          <w:szCs w:val="24"/>
        </w:rPr>
        <w:t>uses:</w:t>
      </w:r>
    </w:p>
    <w:p w:rsidR="00AC328A" w:rsidP="00AC328A" w:rsidRDefault="00AC328A" w14:paraId="25A04D84"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„18) lähtestsenaarium, mis näitab, kuidas heitkogused ja saasteainete kontsentratsioonid muutuksi</w:t>
      </w:r>
      <w:r>
        <w:rPr>
          <w:rFonts w:ascii="Times New Roman" w:hAnsi="Times New Roman" w:cs="Times New Roman"/>
          <w:sz w:val="24"/>
          <w:szCs w:val="24"/>
        </w:rPr>
        <w:t xml:space="preserve">d </w:t>
      </w:r>
      <w:r w:rsidRPr="002E1520">
        <w:rPr>
          <w:rFonts w:ascii="Times New Roman" w:hAnsi="Times New Roman" w:cs="Times New Roman"/>
          <w:sz w:val="24"/>
          <w:szCs w:val="24"/>
        </w:rPr>
        <w:t>uusi meetmeid rakendamata;</w:t>
      </w:r>
    </w:p>
    <w:p w:rsidR="00AC328A" w:rsidP="00AC328A" w:rsidRDefault="00AC328A" w14:paraId="11CA9853"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19) </w:t>
      </w:r>
      <w:r>
        <w:rPr>
          <w:rFonts w:ascii="Times New Roman" w:hAnsi="Times New Roman" w:cs="Times New Roman"/>
          <w:sz w:val="24"/>
          <w:szCs w:val="24"/>
        </w:rPr>
        <w:t xml:space="preserve">õhukvaliteedi parandamise </w:t>
      </w:r>
      <w:r w:rsidRPr="002E1520">
        <w:rPr>
          <w:rFonts w:ascii="Times New Roman" w:hAnsi="Times New Roman" w:cs="Times New Roman"/>
          <w:sz w:val="24"/>
          <w:szCs w:val="24"/>
        </w:rPr>
        <w:t>kavas või tegevuskavas käsitletavate võimalike õhusaaste vähendamise meetmete loetelu, nende kirjeldus, vastutav asutus, iga meetme hinnanguline mõju heitkoguste vähenemisele tonnides aastas ning võimaluse korral saasteainete kontsentratsioonide vähenemisele;</w:t>
      </w:r>
    </w:p>
    <w:p w:rsidR="00AC328A" w:rsidP="00AC328A" w:rsidRDefault="00AC328A" w14:paraId="244253B0" w14:textId="2185E205">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20) valitud meetmete loetelu, nende mõju hinnang, sealhulgas </w:t>
      </w:r>
      <w:r w:rsidR="004750AA">
        <w:rPr>
          <w:rFonts w:ascii="Times New Roman" w:hAnsi="Times New Roman" w:cs="Times New Roman"/>
          <w:sz w:val="24"/>
          <w:szCs w:val="24"/>
        </w:rPr>
        <w:t>arvutusliku hindamise</w:t>
      </w:r>
      <w:r w:rsidRPr="002E1520">
        <w:rPr>
          <w:rFonts w:ascii="Times New Roman" w:hAnsi="Times New Roman" w:cs="Times New Roman"/>
          <w:sz w:val="24"/>
          <w:szCs w:val="24"/>
        </w:rPr>
        <w:t xml:space="preserve"> tulemused, rakendamise ajakava, vastutavad osalejad ning kombineeritud meetmete oodatav mõju heitkogustele ja saasteainete kontsentratsioonile igas proovivõtukohas;</w:t>
      </w:r>
    </w:p>
    <w:p w:rsidR="00AC328A" w:rsidP="00AC328A" w:rsidRDefault="00AC328A" w14:paraId="1F914EDF"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21) hinnanguline aastaarv, mil saavutatakse iga kavas käsitletava saasteaine vastavus </w:t>
      </w:r>
      <w:r>
        <w:rPr>
          <w:rFonts w:ascii="Times New Roman" w:hAnsi="Times New Roman" w:cs="Times New Roman"/>
          <w:sz w:val="24"/>
          <w:szCs w:val="24"/>
        </w:rPr>
        <w:t>piir- või sihtväärtustele</w:t>
      </w:r>
      <w:r w:rsidRPr="002E1520">
        <w:rPr>
          <w:rFonts w:ascii="Times New Roman" w:hAnsi="Times New Roman" w:cs="Times New Roman"/>
          <w:sz w:val="24"/>
          <w:szCs w:val="24"/>
        </w:rPr>
        <w:t xml:space="preserve">, ning meetmete valiku põhjendus, </w:t>
      </w:r>
      <w:r>
        <w:rPr>
          <w:rFonts w:ascii="Times New Roman" w:hAnsi="Times New Roman" w:cs="Times New Roman"/>
          <w:sz w:val="24"/>
          <w:szCs w:val="24"/>
        </w:rPr>
        <w:t>samuti</w:t>
      </w:r>
      <w:r w:rsidRPr="002E1520">
        <w:rPr>
          <w:rFonts w:ascii="Times New Roman" w:hAnsi="Times New Roman" w:cs="Times New Roman"/>
          <w:sz w:val="24"/>
          <w:szCs w:val="24"/>
        </w:rPr>
        <w:t xml:space="preserve"> </w:t>
      </w:r>
      <w:r>
        <w:rPr>
          <w:rFonts w:ascii="Times New Roman" w:hAnsi="Times New Roman" w:cs="Times New Roman"/>
          <w:sz w:val="24"/>
          <w:szCs w:val="24"/>
        </w:rPr>
        <w:t xml:space="preserve">põhjendus mõne tõhusa </w:t>
      </w:r>
      <w:r w:rsidRPr="002E1520">
        <w:rPr>
          <w:rFonts w:ascii="Times New Roman" w:hAnsi="Times New Roman" w:cs="Times New Roman"/>
          <w:sz w:val="24"/>
          <w:szCs w:val="24"/>
        </w:rPr>
        <w:t>mee</w:t>
      </w:r>
      <w:r>
        <w:rPr>
          <w:rFonts w:ascii="Times New Roman" w:hAnsi="Times New Roman" w:cs="Times New Roman"/>
          <w:sz w:val="24"/>
          <w:szCs w:val="24"/>
        </w:rPr>
        <w:t>tme</w:t>
      </w:r>
      <w:r w:rsidRPr="002E1520">
        <w:rPr>
          <w:rFonts w:ascii="Times New Roman" w:hAnsi="Times New Roman" w:cs="Times New Roman"/>
          <w:sz w:val="24"/>
          <w:szCs w:val="24"/>
        </w:rPr>
        <w:t xml:space="preserve"> valikust välja</w:t>
      </w:r>
      <w:r>
        <w:rPr>
          <w:rFonts w:ascii="Times New Roman" w:hAnsi="Times New Roman" w:cs="Times New Roman"/>
          <w:sz w:val="24"/>
          <w:szCs w:val="24"/>
        </w:rPr>
        <w:t xml:space="preserve"> jätmise kohta</w:t>
      </w:r>
      <w:r w:rsidRPr="002E1520">
        <w:rPr>
          <w:rFonts w:ascii="Times New Roman" w:hAnsi="Times New Roman" w:cs="Times New Roman"/>
          <w:sz w:val="24"/>
          <w:szCs w:val="24"/>
        </w:rPr>
        <w:t>;</w:t>
      </w:r>
    </w:p>
    <w:p w:rsidR="00AC328A" w:rsidP="00AC328A" w:rsidRDefault="00AC328A" w14:paraId="248B82E0"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22) põhjendus selle kohta, kuidas kavandatud meetmed tagavad, et tasemete ületamise kestus jääb võimalikult lühikeseks, arvestades ka meetmete rakendamise ajakava;</w:t>
      </w:r>
    </w:p>
    <w:p w:rsidR="00AC328A" w:rsidP="00AC328A" w:rsidRDefault="00AC328A" w14:paraId="17289841"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23) lisaandmed ilmastiku, topograafia, kaitset vajavate objektide, võimalike hilisemate lisameetmete, sotsiaalmajanduslike aspektide, kasutatud prognoosimudelite ja andmetöötlusmetoodika kohta, sealhulgas määramatuse hinnangud;</w:t>
      </w:r>
    </w:p>
    <w:p w:rsidR="00AC328A" w:rsidP="00AC328A" w:rsidRDefault="00AC328A" w14:paraId="0B65B707"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 xml:space="preserve">24) andmed üldsuse teavitamise ja kaasamise kohta, </w:t>
      </w:r>
      <w:r>
        <w:rPr>
          <w:rFonts w:ascii="Times New Roman" w:hAnsi="Times New Roman" w:cs="Times New Roman"/>
          <w:sz w:val="24"/>
          <w:szCs w:val="24"/>
        </w:rPr>
        <w:t>esitatud</w:t>
      </w:r>
      <w:r w:rsidRPr="002E1520">
        <w:rPr>
          <w:rFonts w:ascii="Times New Roman" w:hAnsi="Times New Roman" w:cs="Times New Roman"/>
          <w:sz w:val="24"/>
          <w:szCs w:val="24"/>
        </w:rPr>
        <w:t xml:space="preserve"> ettepanekud ja seisukohad ning nende arvestamine lõplikus kavas või tegevuskavas;</w:t>
      </w:r>
      <w:r>
        <w:rPr>
          <w:rFonts w:ascii="Times New Roman" w:hAnsi="Times New Roman" w:cs="Times New Roman"/>
          <w:sz w:val="24"/>
          <w:szCs w:val="24"/>
        </w:rPr>
        <w:t xml:space="preserve"> </w:t>
      </w:r>
    </w:p>
    <w:p w:rsidRPr="002E1520" w:rsidR="00AC328A" w:rsidP="00AC328A" w:rsidRDefault="00AC328A" w14:paraId="582B50F9" w14:textId="77777777">
      <w:pPr>
        <w:pStyle w:val="Vahedeta"/>
        <w:jc w:val="both"/>
        <w:rPr>
          <w:rFonts w:ascii="Times New Roman" w:hAnsi="Times New Roman" w:cs="Times New Roman"/>
          <w:sz w:val="24"/>
          <w:szCs w:val="24"/>
        </w:rPr>
      </w:pPr>
      <w:r w:rsidRPr="002E1520">
        <w:rPr>
          <w:rFonts w:ascii="Times New Roman" w:hAnsi="Times New Roman" w:cs="Times New Roman"/>
          <w:sz w:val="24"/>
          <w:szCs w:val="24"/>
        </w:rPr>
        <w:t>25) andmed varasemate kavade meetmete rakendamise ja tõhususe kohta, kui  kava ajakohasta</w:t>
      </w:r>
      <w:r>
        <w:rPr>
          <w:rFonts w:ascii="Times New Roman" w:hAnsi="Times New Roman" w:cs="Times New Roman"/>
          <w:sz w:val="24"/>
          <w:szCs w:val="24"/>
        </w:rPr>
        <w:t>takse</w:t>
      </w:r>
      <w:r w:rsidRPr="002E1520">
        <w:rPr>
          <w:rFonts w:ascii="Times New Roman" w:hAnsi="Times New Roman" w:cs="Times New Roman"/>
          <w:sz w:val="24"/>
          <w:szCs w:val="24"/>
        </w:rPr>
        <w:t>.“;</w:t>
      </w:r>
    </w:p>
    <w:p w:rsidRPr="002E1520" w:rsidR="00AC328A" w:rsidP="00AC328A" w:rsidRDefault="00AC328A" w14:paraId="10CE3A99"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52AAC6C3"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74 lõi</w:t>
      </w:r>
      <w:r>
        <w:rPr>
          <w:rFonts w:ascii="Times New Roman" w:hAnsi="Times New Roman" w:cs="Times New Roman"/>
          <w:sz w:val="24"/>
          <w:szCs w:val="24"/>
        </w:rPr>
        <w:t>k</w:t>
      </w:r>
      <w:r w:rsidRPr="00C62047">
        <w:rPr>
          <w:rFonts w:ascii="Times New Roman" w:hAnsi="Times New Roman" w:cs="Times New Roman"/>
          <w:sz w:val="24"/>
          <w:szCs w:val="24"/>
        </w:rPr>
        <w:t>e</w:t>
      </w:r>
      <w:r>
        <w:rPr>
          <w:rFonts w:ascii="Times New Roman" w:hAnsi="Times New Roman" w:cs="Times New Roman"/>
          <w:sz w:val="24"/>
          <w:szCs w:val="24"/>
        </w:rPr>
        <w:t>d</w:t>
      </w:r>
      <w:r w:rsidRPr="00C62047">
        <w:rPr>
          <w:rFonts w:ascii="Times New Roman" w:hAnsi="Times New Roman" w:cs="Times New Roman"/>
          <w:sz w:val="24"/>
          <w:szCs w:val="24"/>
        </w:rPr>
        <w:t xml:space="preserve"> 3</w:t>
      </w:r>
      <w:r>
        <w:rPr>
          <w:rFonts w:ascii="Times New Roman" w:hAnsi="Times New Roman" w:cs="Times New Roman"/>
          <w:sz w:val="24"/>
          <w:szCs w:val="24"/>
        </w:rPr>
        <w:t xml:space="preserve"> ja 4</w:t>
      </w:r>
      <w:r w:rsidRPr="00C62047">
        <w:rPr>
          <w:rFonts w:ascii="Times New Roman" w:hAnsi="Times New Roman" w:cs="Times New Roman"/>
          <w:sz w:val="24"/>
          <w:szCs w:val="24"/>
        </w:rPr>
        <w:t xml:space="preserve"> muudetakse ja sõnastatakse järgmiselt:</w:t>
      </w:r>
    </w:p>
    <w:p w:rsidR="00AC328A" w:rsidP="00AC328A" w:rsidRDefault="00AC328A" w14:paraId="7C98161B"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„(3) Õhukvaliteedi parandamise kava ja tegevuskava võib sisaldada käesoleva seaduse §</w:t>
      </w:r>
      <w:r>
        <w:rPr>
          <w:rFonts w:ascii="Times New Roman" w:hAnsi="Times New Roman" w:cs="Times New Roman"/>
          <w:sz w:val="24"/>
          <w:szCs w:val="24"/>
        </w:rPr>
        <w:t xml:space="preserve"> </w:t>
      </w:r>
      <w:r w:rsidRPr="00C62047">
        <w:rPr>
          <w:rFonts w:ascii="Times New Roman" w:hAnsi="Times New Roman" w:cs="Times New Roman"/>
          <w:sz w:val="24"/>
          <w:szCs w:val="24"/>
        </w:rPr>
        <w:t>78 lõigetes 1</w:t>
      </w:r>
      <w:r w:rsidRPr="007F3E5A">
        <w:rPr>
          <w:rFonts w:ascii="Times New Roman" w:hAnsi="Times New Roman" w:cs="Times New Roman"/>
          <w:bCs/>
          <w:sz w:val="24"/>
          <w:szCs w:val="24"/>
        </w:rPr>
        <w:t>–</w:t>
      </w:r>
      <w:r w:rsidRPr="00C62047">
        <w:rPr>
          <w:rFonts w:ascii="Times New Roman" w:hAnsi="Times New Roman" w:cs="Times New Roman"/>
          <w:sz w:val="24"/>
          <w:szCs w:val="24"/>
        </w:rPr>
        <w:t>4 nimetatud meetmeid.</w:t>
      </w:r>
    </w:p>
    <w:p w:rsidRPr="00C62047" w:rsidR="00AC328A" w:rsidP="00AC328A" w:rsidRDefault="00AC328A" w14:paraId="7194FFE5"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7C29D838"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(4) </w:t>
      </w:r>
      <w:r w:rsidRPr="00F63EEA">
        <w:rPr>
          <w:rFonts w:ascii="Times New Roman" w:hAnsi="Times New Roman" w:cs="Times New Roman"/>
          <w:sz w:val="24"/>
          <w:szCs w:val="24"/>
        </w:rPr>
        <w:t>Õhukvaliteedi parandamise kava ja tegevuskava peab võimaluste piires vastama käesoleva seaduse § 108 lõikes 2 nimetatud teatavate õhusaasteainete heitkoguste vähendamise riiklikule programmile ja § 63 lõikes 5 nimetatud välisõhus leviva müra vähendamise tegevuskavale.“;</w:t>
      </w:r>
    </w:p>
    <w:p w:rsidRPr="00C62047" w:rsidR="00AC328A" w:rsidP="00AC328A" w:rsidRDefault="00AC328A" w14:paraId="6C58C910"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25265A3C"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 75 muudetakse ja sõnastatakse järgmiselt:</w:t>
      </w:r>
    </w:p>
    <w:p w:rsidR="00AC328A" w:rsidP="00AC328A" w:rsidRDefault="00AC328A" w14:paraId="4B60672B" w14:textId="77777777">
      <w:pPr>
        <w:spacing w:after="0" w:line="240" w:lineRule="auto"/>
        <w:ind w:right="22"/>
        <w:jc w:val="both"/>
        <w:rPr>
          <w:rFonts w:ascii="Times New Roman" w:hAnsi="Times New Roman" w:cs="Times New Roman"/>
          <w:b/>
          <w:bCs/>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w:t>
      </w:r>
      <w:r>
        <w:rPr>
          <w:rFonts w:ascii="Times New Roman" w:hAnsi="Times New Roman" w:cs="Times New Roman"/>
          <w:b/>
          <w:bCs/>
          <w:sz w:val="24"/>
          <w:szCs w:val="24"/>
        </w:rPr>
        <w:t xml:space="preserve"> </w:t>
      </w:r>
      <w:r w:rsidRPr="00C62047">
        <w:rPr>
          <w:rFonts w:ascii="Times New Roman" w:hAnsi="Times New Roman" w:cs="Times New Roman"/>
          <w:b/>
          <w:bCs/>
          <w:sz w:val="24"/>
          <w:szCs w:val="24"/>
        </w:rPr>
        <w:t>75. Õhukvaliteedi parandamise kava ja tegevuskava koostamise algataja</w:t>
      </w:r>
    </w:p>
    <w:p w:rsidRPr="00C62047" w:rsidR="00AC328A" w:rsidP="00AC328A" w:rsidRDefault="00AC328A" w14:paraId="4C62BF60"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0354AF27"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Õhukvaliteedi parandamise kava ja tegevuskava koostamise algatab kohaliku omavalitsuse üksus pärast käesoleva seaduse § 73 lõikes </w:t>
      </w:r>
      <w:r>
        <w:rPr>
          <w:rFonts w:ascii="Times New Roman" w:hAnsi="Times New Roman" w:cs="Times New Roman"/>
          <w:sz w:val="24"/>
          <w:szCs w:val="24"/>
        </w:rPr>
        <w:t>7</w:t>
      </w:r>
      <w:r w:rsidRPr="00C62047">
        <w:rPr>
          <w:rFonts w:ascii="Times New Roman" w:hAnsi="Times New Roman" w:cs="Times New Roman"/>
          <w:sz w:val="24"/>
          <w:szCs w:val="24"/>
        </w:rPr>
        <w:t xml:space="preserve"> nimetatud kirjaliku teavituse saamist.“;</w:t>
      </w:r>
    </w:p>
    <w:p w:rsidRPr="00C62047" w:rsidR="00AC328A" w:rsidP="00AC328A" w:rsidRDefault="00AC328A" w14:paraId="62D02682" w14:textId="77777777">
      <w:pPr>
        <w:pStyle w:val="Loendilik"/>
        <w:spacing w:after="180" w:line="240" w:lineRule="auto"/>
        <w:ind w:left="360" w:right="22"/>
        <w:jc w:val="both"/>
        <w:rPr>
          <w:rFonts w:ascii="Times New Roman" w:hAnsi="Times New Roman" w:cs="Times New Roman"/>
          <w:sz w:val="24"/>
          <w:szCs w:val="24"/>
        </w:rPr>
      </w:pPr>
    </w:p>
    <w:p w:rsidR="00AC328A" w:rsidP="00AC328A" w:rsidRDefault="00AC328A" w14:paraId="66624409"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76</w:t>
      </w:r>
      <w:r>
        <w:rPr>
          <w:rFonts w:ascii="Times New Roman" w:hAnsi="Times New Roman" w:cs="Times New Roman"/>
          <w:sz w:val="24"/>
          <w:szCs w:val="24"/>
        </w:rPr>
        <w:t xml:space="preserve"> pealkiri muudetakse ja</w:t>
      </w:r>
      <w:r w:rsidRPr="00C62047">
        <w:rPr>
          <w:rFonts w:ascii="Times New Roman" w:hAnsi="Times New Roman" w:cs="Times New Roman"/>
          <w:sz w:val="24"/>
          <w:szCs w:val="24"/>
        </w:rPr>
        <w:t xml:space="preserve"> sõnastatakse</w:t>
      </w:r>
      <w:r>
        <w:rPr>
          <w:rFonts w:ascii="Times New Roman" w:hAnsi="Times New Roman" w:cs="Times New Roman"/>
          <w:sz w:val="24"/>
          <w:szCs w:val="24"/>
        </w:rPr>
        <w:t xml:space="preserve"> järgmiselt:</w:t>
      </w:r>
    </w:p>
    <w:p w:rsidRPr="00D73073" w:rsidR="00AC328A" w:rsidP="00AC328A" w:rsidRDefault="00AC328A" w14:paraId="62D8F2F2" w14:textId="77777777">
      <w:pPr>
        <w:spacing w:after="0" w:line="240" w:lineRule="auto"/>
        <w:ind w:right="22"/>
        <w:jc w:val="both"/>
        <w:rPr>
          <w:rFonts w:ascii="Times New Roman" w:hAnsi="Times New Roman" w:cs="Times New Roman"/>
          <w:sz w:val="24"/>
          <w:szCs w:val="24"/>
        </w:rPr>
      </w:pPr>
      <w:r w:rsidRPr="00D73073">
        <w:rPr>
          <w:rFonts w:ascii="Times New Roman" w:hAnsi="Times New Roman" w:cs="Times New Roman"/>
          <w:sz w:val="24"/>
          <w:szCs w:val="24"/>
        </w:rPr>
        <w:t>„</w:t>
      </w:r>
      <w:r w:rsidRPr="00D73073">
        <w:rPr>
          <w:rFonts w:ascii="Times New Roman" w:hAnsi="Times New Roman" w:cs="Times New Roman"/>
          <w:b/>
          <w:bCs/>
          <w:sz w:val="24"/>
          <w:szCs w:val="24"/>
        </w:rPr>
        <w:t>§ 76. Teabe avalikustamine õhukvaliteedi parandamise kava ja tegevuskava koostamisel</w:t>
      </w:r>
      <w:r w:rsidRPr="00D73073">
        <w:rPr>
          <w:rFonts w:ascii="Times New Roman" w:hAnsi="Times New Roman" w:cs="Times New Roman"/>
          <w:sz w:val="24"/>
          <w:szCs w:val="24"/>
        </w:rPr>
        <w:t>“;</w:t>
      </w:r>
    </w:p>
    <w:p w:rsidRPr="00C62047" w:rsidR="00AC328A" w:rsidP="00AC328A" w:rsidRDefault="00AC328A" w14:paraId="37ED1A69"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1E1B0896"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w:t>
      </w:r>
      <w:r>
        <w:rPr>
          <w:rFonts w:ascii="Times New Roman" w:hAnsi="Times New Roman" w:cs="Times New Roman"/>
          <w:sz w:val="24"/>
          <w:szCs w:val="24"/>
        </w:rPr>
        <w:t>i</w:t>
      </w:r>
      <w:r w:rsidRPr="00C62047">
        <w:rPr>
          <w:rFonts w:ascii="Times New Roman" w:hAnsi="Times New Roman" w:cs="Times New Roman"/>
          <w:sz w:val="24"/>
          <w:szCs w:val="24"/>
        </w:rPr>
        <w:t xml:space="preserve"> 76 lõige 1 muudetakse ja sõnastatakse järgmiselt:</w:t>
      </w:r>
    </w:p>
    <w:p w:rsidRPr="00C62047" w:rsidR="00AC328A" w:rsidP="00AC328A" w:rsidRDefault="00AC328A" w14:paraId="0E251F30"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„(1) Õhukvaliteedi parandamise kava ja tegevuskava koostamisel avalikustatakse asjaomane teave kohaliku omavalitsusüksuse veebilehel ja ajalehes.“</w:t>
      </w:r>
      <w:r>
        <w:rPr>
          <w:rFonts w:ascii="Times New Roman" w:hAnsi="Times New Roman" w:cs="Times New Roman"/>
          <w:sz w:val="24"/>
          <w:szCs w:val="24"/>
        </w:rPr>
        <w:t>;</w:t>
      </w:r>
    </w:p>
    <w:p w:rsidRPr="00C62047" w:rsidR="00AC328A" w:rsidP="00AC328A" w:rsidRDefault="00AC328A" w14:paraId="412A2CDC" w14:textId="77777777">
      <w:pPr>
        <w:pStyle w:val="Loendilik"/>
        <w:spacing w:after="180" w:line="240" w:lineRule="auto"/>
        <w:ind w:left="360" w:right="22"/>
        <w:jc w:val="both"/>
        <w:rPr>
          <w:rFonts w:ascii="Times New Roman" w:hAnsi="Times New Roman" w:cs="Times New Roman"/>
          <w:sz w:val="24"/>
          <w:szCs w:val="24"/>
        </w:rPr>
      </w:pPr>
    </w:p>
    <w:p w:rsidRPr="00C62047" w:rsidR="00AC328A" w:rsidP="00AC328A" w:rsidRDefault="00AC328A" w14:paraId="0A07C526" w14:textId="77777777">
      <w:pPr>
        <w:pStyle w:val="Loendilik"/>
        <w:numPr>
          <w:ilvl w:val="0"/>
          <w:numId w:val="1"/>
        </w:num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paragrahv 77 muudetakse ja sõnastatakse järgmiselt:</w:t>
      </w:r>
    </w:p>
    <w:p w:rsidR="00AC328A" w:rsidP="00AC328A" w:rsidRDefault="00AC328A" w14:paraId="6722F262" w14:textId="77777777">
      <w:pPr>
        <w:spacing w:after="0" w:line="240" w:lineRule="auto"/>
        <w:ind w:left="-5" w:right="73"/>
        <w:jc w:val="both"/>
        <w:rPr>
          <w:rFonts w:ascii="Times New Roman" w:hAnsi="Times New Roman" w:cs="Times New Roman"/>
          <w:b/>
          <w:sz w:val="24"/>
          <w:szCs w:val="24"/>
        </w:rPr>
      </w:pPr>
      <w:r w:rsidRPr="00C62047">
        <w:rPr>
          <w:rFonts w:ascii="Times New Roman" w:hAnsi="Times New Roman" w:cs="Times New Roman"/>
          <w:bCs/>
          <w:sz w:val="24"/>
          <w:szCs w:val="24"/>
        </w:rPr>
        <w:t>„</w:t>
      </w:r>
      <w:r w:rsidRPr="00C62047">
        <w:rPr>
          <w:rFonts w:ascii="Times New Roman" w:hAnsi="Times New Roman" w:cs="Times New Roman"/>
          <w:b/>
          <w:sz w:val="24"/>
          <w:szCs w:val="24"/>
        </w:rPr>
        <w:t>§ 77. Õhukvaliteedi parandamise kava ja tegevuskava kooskõlastamine ja kava avaldamine</w:t>
      </w:r>
    </w:p>
    <w:p w:rsidRPr="00C62047" w:rsidR="00AC328A" w:rsidP="00AC328A" w:rsidRDefault="00AC328A" w14:paraId="42B9808E" w14:textId="77777777">
      <w:pPr>
        <w:spacing w:after="0" w:line="240" w:lineRule="auto"/>
        <w:ind w:left="-5" w:right="73"/>
        <w:jc w:val="both"/>
        <w:rPr>
          <w:rFonts w:ascii="Times New Roman" w:hAnsi="Times New Roman" w:cs="Times New Roman"/>
          <w:sz w:val="24"/>
          <w:szCs w:val="24"/>
        </w:rPr>
      </w:pPr>
    </w:p>
    <w:p w:rsidR="00AC328A" w:rsidP="00AC328A" w:rsidRDefault="00AC328A" w14:paraId="61859117" w14:textId="77777777">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C62047">
        <w:rPr>
          <w:rFonts w:ascii="Times New Roman" w:hAnsi="Times New Roman" w:cs="Times New Roman"/>
          <w:sz w:val="24"/>
          <w:szCs w:val="24"/>
        </w:rPr>
        <w:t>Õhukvaliteedi parandamise kava ja tegevuskava esitatakse enne selle kinnitamist kooskõlastamiseks Kliimaministeeriumile.</w:t>
      </w:r>
    </w:p>
    <w:p w:rsidRPr="00C62047" w:rsidR="00AC328A" w:rsidP="00AC328A" w:rsidRDefault="00AC328A" w14:paraId="5C1C0076" w14:textId="77777777">
      <w:pPr>
        <w:spacing w:after="0" w:line="240" w:lineRule="auto"/>
        <w:ind w:left="10" w:right="22"/>
        <w:jc w:val="both"/>
        <w:rPr>
          <w:rFonts w:ascii="Times New Roman" w:hAnsi="Times New Roman" w:cs="Times New Roman"/>
          <w:sz w:val="24"/>
          <w:szCs w:val="24"/>
        </w:rPr>
      </w:pPr>
    </w:p>
    <w:p w:rsidR="00AC328A" w:rsidP="00AC328A" w:rsidRDefault="00AC328A" w14:paraId="394A984B" w14:textId="77777777">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Kliimaministeerium kooskõlastab või teeb otsuse kooskõlastamata jätmise kohta 45 päeva jooksul õhukvaliteedi parandamise kava või tegevuskava eelnõu saamisest arvates.</w:t>
      </w:r>
    </w:p>
    <w:p w:rsidRPr="00C62047" w:rsidR="00AC328A" w:rsidP="00AC328A" w:rsidRDefault="00AC328A" w14:paraId="7DC13E86"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79888D3E" w14:textId="77777777">
      <w:pPr>
        <w:spacing w:after="0" w:line="240" w:lineRule="auto"/>
        <w:ind w:left="10"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Õhukvaliteedi parandamise kava ja tegevuskava avaldatakse kohaliku omavalitsuse üksuse veebilehel seitsme tööpäeva</w:t>
      </w:r>
      <w:r>
        <w:rPr>
          <w:rFonts w:ascii="Times New Roman" w:hAnsi="Times New Roman" w:cs="Times New Roman"/>
          <w:sz w:val="24"/>
          <w:szCs w:val="24"/>
        </w:rPr>
        <w:t xml:space="preserve"> </w:t>
      </w:r>
      <w:r w:rsidRPr="00C62047">
        <w:rPr>
          <w:rFonts w:ascii="Times New Roman" w:hAnsi="Times New Roman" w:cs="Times New Roman"/>
          <w:sz w:val="24"/>
          <w:szCs w:val="24"/>
        </w:rPr>
        <w:t>jooksul kava kinnitamisest arvates</w:t>
      </w:r>
      <w:r>
        <w:rPr>
          <w:rFonts w:ascii="Times New Roman" w:hAnsi="Times New Roman" w:cs="Times New Roman"/>
          <w:sz w:val="24"/>
          <w:szCs w:val="24"/>
        </w:rPr>
        <w:t>.</w:t>
      </w:r>
      <w:r w:rsidRPr="00C62047">
        <w:rPr>
          <w:rFonts w:ascii="Times New Roman" w:hAnsi="Times New Roman" w:cs="Times New Roman"/>
          <w:sz w:val="24"/>
          <w:szCs w:val="24"/>
        </w:rPr>
        <w:t>“;</w:t>
      </w:r>
    </w:p>
    <w:p w:rsidRPr="00C62047" w:rsidR="00AC328A" w:rsidP="00AC328A" w:rsidRDefault="00AC328A" w14:paraId="069F7964" w14:textId="77777777">
      <w:pPr>
        <w:spacing w:after="0" w:line="240" w:lineRule="auto"/>
        <w:ind w:left="10" w:right="22"/>
        <w:jc w:val="both"/>
        <w:rPr>
          <w:rFonts w:ascii="Times New Roman" w:hAnsi="Times New Roman" w:cs="Times New Roman"/>
          <w:sz w:val="24"/>
          <w:szCs w:val="24"/>
        </w:rPr>
      </w:pPr>
    </w:p>
    <w:p w:rsidRPr="00C62047" w:rsidR="00AC328A" w:rsidP="00AC328A" w:rsidRDefault="00AC328A" w14:paraId="2F009A2A" w14:textId="77777777">
      <w:pPr>
        <w:pStyle w:val="Loendilik"/>
        <w:numPr>
          <w:ilvl w:val="0"/>
          <w:numId w:val="1"/>
        </w:num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s</w:t>
      </w:r>
      <w:r w:rsidRPr="00C62047">
        <w:rPr>
          <w:rFonts w:ascii="Times New Roman" w:hAnsi="Times New Roman" w:cs="Times New Roman"/>
          <w:sz w:val="24"/>
          <w:szCs w:val="24"/>
        </w:rPr>
        <w:t>eadus</w:t>
      </w:r>
      <w:r>
        <w:rPr>
          <w:rFonts w:ascii="Times New Roman" w:hAnsi="Times New Roman" w:cs="Times New Roman"/>
          <w:sz w:val="24"/>
          <w:szCs w:val="24"/>
        </w:rPr>
        <w:t>t</w:t>
      </w:r>
      <w:r w:rsidRPr="00C62047">
        <w:rPr>
          <w:rFonts w:ascii="Times New Roman" w:hAnsi="Times New Roman" w:cs="Times New Roman"/>
          <w:sz w:val="24"/>
          <w:szCs w:val="24"/>
        </w:rPr>
        <w:t xml:space="preserve"> täiendatakse </w:t>
      </w:r>
      <w:r>
        <w:rPr>
          <w:rFonts w:ascii="Times New Roman" w:hAnsi="Times New Roman" w:cs="Times New Roman"/>
          <w:sz w:val="24"/>
          <w:szCs w:val="24"/>
        </w:rPr>
        <w:t>§-ga</w:t>
      </w:r>
      <w:r w:rsidRPr="00C62047">
        <w:rPr>
          <w:rFonts w:ascii="Times New Roman" w:hAnsi="Times New Roman" w:cs="Times New Roman"/>
          <w:sz w:val="24"/>
          <w:szCs w:val="24"/>
        </w:rPr>
        <w:t xml:space="preserve"> 77</w:t>
      </w:r>
      <w:r w:rsidRPr="00C62047">
        <w:rPr>
          <w:rFonts w:ascii="Times New Roman" w:hAnsi="Times New Roman" w:cs="Times New Roman"/>
          <w:sz w:val="24"/>
          <w:szCs w:val="24"/>
          <w:vertAlign w:val="superscript"/>
        </w:rPr>
        <w:t>1</w:t>
      </w:r>
      <w:r w:rsidRPr="00C62047">
        <w:rPr>
          <w:rFonts w:ascii="Times New Roman" w:hAnsi="Times New Roman" w:cs="Times New Roman"/>
          <w:sz w:val="24"/>
          <w:szCs w:val="24"/>
        </w:rPr>
        <w:t xml:space="preserve"> järgmise</w:t>
      </w:r>
      <w:r>
        <w:rPr>
          <w:rFonts w:ascii="Times New Roman" w:hAnsi="Times New Roman" w:cs="Times New Roman"/>
          <w:sz w:val="24"/>
          <w:szCs w:val="24"/>
        </w:rPr>
        <w:t>s sõnastuses</w:t>
      </w:r>
      <w:r w:rsidRPr="00C62047">
        <w:rPr>
          <w:rFonts w:ascii="Times New Roman" w:hAnsi="Times New Roman" w:cs="Times New Roman"/>
          <w:sz w:val="24"/>
          <w:szCs w:val="24"/>
        </w:rPr>
        <w:t>:</w:t>
      </w:r>
    </w:p>
    <w:p w:rsidR="00AC328A" w:rsidP="00AC328A" w:rsidRDefault="00AC328A" w14:paraId="452716DF" w14:textId="77777777">
      <w:pPr>
        <w:spacing w:after="0" w:line="240" w:lineRule="auto"/>
        <w:ind w:right="22"/>
        <w:jc w:val="both"/>
        <w:rPr>
          <w:rFonts w:ascii="Times New Roman" w:hAnsi="Times New Roman" w:cs="Times New Roman"/>
          <w:b/>
          <w:bCs/>
          <w:sz w:val="24"/>
          <w:szCs w:val="24"/>
        </w:rPr>
      </w:pPr>
      <w:r w:rsidRPr="00C62047">
        <w:rPr>
          <w:rFonts w:ascii="Times New Roman" w:hAnsi="Times New Roman" w:cs="Times New Roman"/>
          <w:sz w:val="24"/>
          <w:szCs w:val="24"/>
        </w:rPr>
        <w:t>„</w:t>
      </w:r>
      <w:r w:rsidRPr="00C62047">
        <w:rPr>
          <w:rFonts w:ascii="Times New Roman" w:hAnsi="Times New Roman" w:cs="Times New Roman"/>
          <w:b/>
          <w:bCs/>
          <w:sz w:val="24"/>
          <w:szCs w:val="24"/>
        </w:rPr>
        <w:t>§ 77¹. Piirväärtuste saavutamise tähtaja edasilükkamine ja piirväärtuste kohaldamise kohustuse erandid</w:t>
      </w:r>
    </w:p>
    <w:p w:rsidRPr="00C62047" w:rsidR="00AC328A" w:rsidP="00AC328A" w:rsidRDefault="00AC328A" w14:paraId="07A54C25"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6B66E6D4"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 xml:space="preserve">(1) Kui konkreetses piirkonnas ei ole võimalik saavutada osakeste (PM₁₀ ja PM₂,₅), lämmastikdioksiidi, benseeni või </w:t>
      </w:r>
      <w:proofErr w:type="spellStart"/>
      <w:r w:rsidRPr="00C62047">
        <w:rPr>
          <w:rFonts w:ascii="Times New Roman" w:hAnsi="Times New Roman" w:cs="Times New Roman"/>
          <w:sz w:val="24"/>
          <w:szCs w:val="24"/>
        </w:rPr>
        <w:t>benso</w:t>
      </w:r>
      <w:proofErr w:type="spellEnd"/>
      <w:r w:rsidRPr="00C62047">
        <w:rPr>
          <w:rFonts w:ascii="Times New Roman" w:hAnsi="Times New Roman" w:cs="Times New Roman"/>
          <w:sz w:val="24"/>
          <w:szCs w:val="24"/>
        </w:rPr>
        <w:t>(a)püreeni piirväärtusi, mis on sätestatud käesoleva seaduse § 47 lõike 2 alusel kehtestatud määruses, võib piirväärtuste saavutamise tähtaega asjaomases piirkonnas edasi lükata, kui täidetakse käesoleva paragrahvi lõikes 3 sätestatud tingimused. Tähta</w:t>
      </w:r>
      <w:r>
        <w:rPr>
          <w:rFonts w:ascii="Times New Roman" w:hAnsi="Times New Roman" w:cs="Times New Roman"/>
          <w:sz w:val="24"/>
          <w:szCs w:val="24"/>
        </w:rPr>
        <w:t xml:space="preserve">ega võib </w:t>
      </w:r>
      <w:r w:rsidRPr="00C62047">
        <w:rPr>
          <w:rFonts w:ascii="Times New Roman" w:hAnsi="Times New Roman" w:cs="Times New Roman"/>
          <w:sz w:val="24"/>
          <w:szCs w:val="24"/>
        </w:rPr>
        <w:t>edasi</w:t>
      </w:r>
      <w:r>
        <w:rPr>
          <w:rFonts w:ascii="Times New Roman" w:hAnsi="Times New Roman" w:cs="Times New Roman"/>
          <w:sz w:val="24"/>
          <w:szCs w:val="24"/>
        </w:rPr>
        <w:t xml:space="preserve"> </w:t>
      </w:r>
      <w:r w:rsidRPr="00C62047">
        <w:rPr>
          <w:rFonts w:ascii="Times New Roman" w:hAnsi="Times New Roman" w:cs="Times New Roman"/>
          <w:sz w:val="24"/>
          <w:szCs w:val="24"/>
        </w:rPr>
        <w:t>lük</w:t>
      </w:r>
      <w:r>
        <w:rPr>
          <w:rFonts w:ascii="Times New Roman" w:hAnsi="Times New Roman" w:cs="Times New Roman"/>
          <w:sz w:val="24"/>
          <w:szCs w:val="24"/>
        </w:rPr>
        <w:t>ata</w:t>
      </w:r>
      <w:r w:rsidRPr="00C62047">
        <w:rPr>
          <w:rFonts w:ascii="Times New Roman" w:hAnsi="Times New Roman" w:cs="Times New Roman"/>
          <w:sz w:val="24"/>
          <w:szCs w:val="24"/>
        </w:rPr>
        <w:t xml:space="preserve"> järgmistel juhtudel:</w:t>
      </w:r>
    </w:p>
    <w:p w:rsidRPr="0068762A" w:rsidR="00AC328A" w:rsidP="00AC328A" w:rsidRDefault="00AC328A" w14:paraId="65B2467A"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68762A">
        <w:rPr>
          <w:rFonts w:ascii="Times New Roman" w:hAnsi="Times New Roman" w:cs="Times New Roman"/>
          <w:sz w:val="24"/>
          <w:szCs w:val="24"/>
        </w:rPr>
        <w:t xml:space="preserve">1. jaanuarini 2040, kui edasilükkamine on põhjendatud kohalike levimisomaduste, pinnavormidest tingitud piirangute, ebasoodsate ilmastikutingimuste või </w:t>
      </w:r>
      <w:r>
        <w:rPr>
          <w:rFonts w:ascii="Times New Roman" w:hAnsi="Times New Roman" w:cs="Times New Roman"/>
          <w:sz w:val="24"/>
          <w:szCs w:val="24"/>
        </w:rPr>
        <w:t xml:space="preserve">saaste </w:t>
      </w:r>
      <w:r w:rsidRPr="0068762A">
        <w:rPr>
          <w:rFonts w:ascii="Times New Roman" w:hAnsi="Times New Roman" w:cs="Times New Roman"/>
          <w:sz w:val="24"/>
          <w:szCs w:val="24"/>
        </w:rPr>
        <w:t>piiriülese leviku tõttu või kui vajalikku vähendamist saab saavutada üksnes märkimisväärse osa saastet põhjustavate olemasolevate kodumajapidamiste küttesüsteemide asendamisega;</w:t>
      </w:r>
    </w:p>
    <w:p w:rsidR="00AC328A" w:rsidP="00AC328A" w:rsidRDefault="00AC328A" w14:paraId="0346B314"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1. jaanuari</w:t>
      </w:r>
      <w:r>
        <w:rPr>
          <w:rFonts w:ascii="Times New Roman" w:hAnsi="Times New Roman" w:cs="Times New Roman"/>
          <w:sz w:val="24"/>
          <w:szCs w:val="24"/>
        </w:rPr>
        <w:t>ni</w:t>
      </w:r>
      <w:r w:rsidRPr="00C62047">
        <w:rPr>
          <w:rFonts w:ascii="Times New Roman" w:hAnsi="Times New Roman" w:cs="Times New Roman"/>
          <w:sz w:val="24"/>
          <w:szCs w:val="24"/>
        </w:rPr>
        <w:t xml:space="preserve"> 2035, kui prognoosid näitavad, et isegi tulemuslikke meetmeid rakendades ei ole piirväärtuste tähtaegne saavutamine võimalik.</w:t>
      </w:r>
    </w:p>
    <w:p w:rsidRPr="00C62047" w:rsidR="00AC328A" w:rsidP="00AC328A" w:rsidRDefault="00AC328A" w14:paraId="4A50CA4D" w14:textId="77777777">
      <w:pPr>
        <w:spacing w:after="0" w:line="240" w:lineRule="auto"/>
        <w:ind w:left="360" w:right="22"/>
        <w:jc w:val="both"/>
        <w:rPr>
          <w:rFonts w:ascii="Times New Roman" w:hAnsi="Times New Roman" w:cs="Times New Roman"/>
          <w:sz w:val="24"/>
          <w:szCs w:val="24"/>
        </w:rPr>
      </w:pPr>
    </w:p>
    <w:p w:rsidR="00AC328A" w:rsidP="00AC328A" w:rsidRDefault="00AC328A" w14:paraId="186DC31F"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(2) Kui lõike 1 punktis 2 nimetatud tähtaja edasilükkamisest hoolimata ei ole piirväärtusi võimalik saavutada, võib piirväärtuste saavutamise tähtaega asjaomases piirkonnas teist ja viimast korda edasi lükata kuni ka</w:t>
      </w:r>
      <w:r>
        <w:rPr>
          <w:rFonts w:ascii="Times New Roman" w:hAnsi="Times New Roman" w:cs="Times New Roman"/>
          <w:sz w:val="24"/>
          <w:szCs w:val="24"/>
        </w:rPr>
        <w:t>ks</w:t>
      </w:r>
      <w:r w:rsidRPr="00C62047">
        <w:rPr>
          <w:rFonts w:ascii="Times New Roman" w:hAnsi="Times New Roman" w:cs="Times New Roman"/>
          <w:sz w:val="24"/>
          <w:szCs w:val="24"/>
        </w:rPr>
        <w:t xml:space="preserve"> aasta</w:t>
      </w:r>
      <w:r>
        <w:rPr>
          <w:rFonts w:ascii="Times New Roman" w:hAnsi="Times New Roman" w:cs="Times New Roman"/>
          <w:sz w:val="24"/>
          <w:szCs w:val="24"/>
        </w:rPr>
        <w:t>t</w:t>
      </w:r>
      <w:r w:rsidRPr="00C62047">
        <w:rPr>
          <w:rFonts w:ascii="Times New Roman" w:hAnsi="Times New Roman" w:cs="Times New Roman"/>
          <w:sz w:val="24"/>
          <w:szCs w:val="24"/>
        </w:rPr>
        <w:t>, kui täidetakse lõikes 3 sätestatud tingimused ning edasilükkamine on põhjendatud ajakohastatud õhukvaliteedi parandamise tegevuskavas.</w:t>
      </w:r>
    </w:p>
    <w:p w:rsidRPr="00C62047" w:rsidR="00AC328A" w:rsidP="00AC328A" w:rsidRDefault="00AC328A" w14:paraId="45E329E5" w14:textId="77777777">
      <w:pPr>
        <w:spacing w:after="0" w:line="240" w:lineRule="auto"/>
        <w:ind w:right="22"/>
        <w:jc w:val="both"/>
        <w:rPr>
          <w:rFonts w:ascii="Times New Roman" w:hAnsi="Times New Roman" w:cs="Times New Roman"/>
          <w:sz w:val="24"/>
          <w:szCs w:val="24"/>
        </w:rPr>
      </w:pPr>
    </w:p>
    <w:p w:rsidRPr="00C62047" w:rsidR="00AC328A" w:rsidP="00AC328A" w:rsidRDefault="00AC328A" w14:paraId="36CB016C"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(3) Piirväärtuste saavutamise tähta</w:t>
      </w:r>
      <w:r>
        <w:rPr>
          <w:rFonts w:ascii="Times New Roman" w:hAnsi="Times New Roman" w:cs="Times New Roman"/>
          <w:sz w:val="24"/>
          <w:szCs w:val="24"/>
        </w:rPr>
        <w:t xml:space="preserve">ega on lubatud </w:t>
      </w:r>
      <w:r w:rsidRPr="00C62047">
        <w:rPr>
          <w:rFonts w:ascii="Times New Roman" w:hAnsi="Times New Roman" w:cs="Times New Roman"/>
          <w:sz w:val="24"/>
          <w:szCs w:val="24"/>
        </w:rPr>
        <w:t>edasi</w:t>
      </w:r>
      <w:r>
        <w:rPr>
          <w:rFonts w:ascii="Times New Roman" w:hAnsi="Times New Roman" w:cs="Times New Roman"/>
          <w:sz w:val="24"/>
          <w:szCs w:val="24"/>
        </w:rPr>
        <w:t xml:space="preserve"> </w:t>
      </w:r>
      <w:r w:rsidRPr="00C62047">
        <w:rPr>
          <w:rFonts w:ascii="Times New Roman" w:hAnsi="Times New Roman" w:cs="Times New Roman"/>
          <w:sz w:val="24"/>
          <w:szCs w:val="24"/>
        </w:rPr>
        <w:t>lük</w:t>
      </w:r>
      <w:r>
        <w:rPr>
          <w:rFonts w:ascii="Times New Roman" w:hAnsi="Times New Roman" w:cs="Times New Roman"/>
          <w:sz w:val="24"/>
          <w:szCs w:val="24"/>
        </w:rPr>
        <w:t>ata</w:t>
      </w:r>
      <w:r w:rsidRPr="00C62047">
        <w:rPr>
          <w:rFonts w:ascii="Times New Roman" w:hAnsi="Times New Roman" w:cs="Times New Roman"/>
          <w:sz w:val="24"/>
          <w:szCs w:val="24"/>
        </w:rPr>
        <w:t xml:space="preserve">, kui </w:t>
      </w:r>
      <w:r>
        <w:rPr>
          <w:rFonts w:ascii="Times New Roman" w:hAnsi="Times New Roman" w:cs="Times New Roman"/>
          <w:sz w:val="24"/>
          <w:szCs w:val="24"/>
        </w:rPr>
        <w:t xml:space="preserve">on </w:t>
      </w:r>
      <w:r w:rsidRPr="00C62047">
        <w:rPr>
          <w:rFonts w:ascii="Times New Roman" w:hAnsi="Times New Roman" w:cs="Times New Roman"/>
          <w:sz w:val="24"/>
          <w:szCs w:val="24"/>
        </w:rPr>
        <w:t>täidet</w:t>
      </w:r>
      <w:r>
        <w:rPr>
          <w:rFonts w:ascii="Times New Roman" w:hAnsi="Times New Roman" w:cs="Times New Roman"/>
          <w:sz w:val="24"/>
          <w:szCs w:val="24"/>
        </w:rPr>
        <w:t>ud</w:t>
      </w:r>
      <w:r w:rsidRPr="00C62047">
        <w:rPr>
          <w:rFonts w:ascii="Times New Roman" w:hAnsi="Times New Roman" w:cs="Times New Roman"/>
          <w:sz w:val="24"/>
          <w:szCs w:val="24"/>
        </w:rPr>
        <w:t xml:space="preserve"> järgmised tingimused:</w:t>
      </w:r>
    </w:p>
    <w:p w:rsidRPr="0068762A" w:rsidR="00AC328A" w:rsidP="00AC328A" w:rsidRDefault="00AC328A" w14:paraId="25024DCC"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68762A">
        <w:rPr>
          <w:rFonts w:ascii="Times New Roman" w:hAnsi="Times New Roman" w:cs="Times New Roman"/>
          <w:sz w:val="24"/>
          <w:szCs w:val="24"/>
        </w:rPr>
        <w:t>asjaomase piirkonna kohta on 31. detsembriks 2028 koostatud õhukvaliteedi parandamise tegevuskava, mis vastab käesoleva seaduse § 19 lõigetes 6–8 sätestatule;</w:t>
      </w:r>
    </w:p>
    <w:p w:rsidRPr="00C62047" w:rsidR="00AC328A" w:rsidP="00AC328A" w:rsidRDefault="00AC328A" w14:paraId="646F6279"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õhukvaliteedi parandamise tegevuskavale on lisatud teave õhusaaste vähendamise meetmete kohta ning selgitatud, kuidas hoitakse piirväärtuste ületamise periood võimalikult lühike;</w:t>
      </w:r>
    </w:p>
    <w:p w:rsidRPr="00C62047" w:rsidR="00AC328A" w:rsidP="00AC328A" w:rsidRDefault="00AC328A" w14:paraId="2021B438"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 xml:space="preserve">õhukvaliteedi parandamise tegevuskava tugineb õhukvaliteedi prognoosidele, mis näitavad, et piirväärtused saavutatakse hiljemalt edasilükatud tähtaja lõpuks, </w:t>
      </w:r>
      <w:r>
        <w:rPr>
          <w:rFonts w:ascii="Times New Roman" w:hAnsi="Times New Roman" w:cs="Times New Roman"/>
          <w:sz w:val="24"/>
          <w:szCs w:val="24"/>
        </w:rPr>
        <w:t xml:space="preserve">kasutades meetmeid, </w:t>
      </w:r>
      <w:r w:rsidRPr="000F3F5E">
        <w:rPr>
          <w:rFonts w:ascii="Times New Roman" w:hAnsi="Times New Roman" w:cs="Times New Roman"/>
          <w:sz w:val="24"/>
          <w:szCs w:val="24"/>
        </w:rPr>
        <w:t xml:space="preserve">mis ei </w:t>
      </w:r>
      <w:r>
        <w:rPr>
          <w:rFonts w:ascii="Times New Roman" w:hAnsi="Times New Roman" w:cs="Times New Roman"/>
          <w:sz w:val="24"/>
          <w:szCs w:val="24"/>
        </w:rPr>
        <w:t>nõua</w:t>
      </w:r>
      <w:r w:rsidRPr="000F3F5E">
        <w:rPr>
          <w:rFonts w:ascii="Times New Roman" w:hAnsi="Times New Roman" w:cs="Times New Roman"/>
          <w:sz w:val="24"/>
          <w:szCs w:val="24"/>
        </w:rPr>
        <w:t xml:space="preserve"> ebaproportsionaalselt suuri kulutusi</w:t>
      </w:r>
      <w:r w:rsidRPr="00C62047">
        <w:rPr>
          <w:rFonts w:ascii="Times New Roman" w:hAnsi="Times New Roman" w:cs="Times New Roman"/>
          <w:sz w:val="24"/>
          <w:szCs w:val="24"/>
        </w:rPr>
        <w:t>;</w:t>
      </w:r>
    </w:p>
    <w:p w:rsidRPr="00C62047" w:rsidR="00AC328A" w:rsidP="00AC328A" w:rsidRDefault="00AC328A" w14:paraId="480B9046"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4) </w:t>
      </w:r>
      <w:r w:rsidRPr="00C62047">
        <w:rPr>
          <w:rFonts w:ascii="Times New Roman" w:hAnsi="Times New Roman" w:cs="Times New Roman"/>
          <w:sz w:val="24"/>
          <w:szCs w:val="24"/>
        </w:rPr>
        <w:t>õhukvaliteedi parandamise tegevuskavas on kirjeldatud, kuidas üldsust, eriti elanikkon</w:t>
      </w:r>
      <w:r>
        <w:rPr>
          <w:rFonts w:ascii="Times New Roman" w:hAnsi="Times New Roman" w:cs="Times New Roman"/>
          <w:sz w:val="24"/>
          <w:szCs w:val="24"/>
        </w:rPr>
        <w:t>na</w:t>
      </w:r>
      <w:r w:rsidRPr="00C62047">
        <w:rPr>
          <w:rFonts w:ascii="Times New Roman" w:hAnsi="Times New Roman" w:cs="Times New Roman"/>
          <w:sz w:val="24"/>
          <w:szCs w:val="24"/>
        </w:rPr>
        <w:t xml:space="preserve"> haavatavaid rühmi, teavitatakse tähtaja edasilükkamise mõjust inimeste tervisele ja keskkonnale;</w:t>
      </w:r>
    </w:p>
    <w:p w:rsidRPr="00C62047" w:rsidR="00AC328A" w:rsidP="00AC328A" w:rsidRDefault="00AC328A" w14:paraId="7EAAB5A7"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5) </w:t>
      </w:r>
      <w:r w:rsidRPr="00C62047">
        <w:rPr>
          <w:rFonts w:ascii="Times New Roman" w:hAnsi="Times New Roman" w:cs="Times New Roman"/>
          <w:sz w:val="24"/>
          <w:szCs w:val="24"/>
        </w:rPr>
        <w:t xml:space="preserve">õhukvaliteedi parandamise tegevuskavas on kirjeldatud </w:t>
      </w:r>
      <w:r>
        <w:rPr>
          <w:rFonts w:ascii="Times New Roman" w:hAnsi="Times New Roman" w:cs="Times New Roman"/>
          <w:sz w:val="24"/>
          <w:szCs w:val="24"/>
        </w:rPr>
        <w:t>lisaraha</w:t>
      </w:r>
      <w:r w:rsidRPr="00C62047">
        <w:rPr>
          <w:rFonts w:ascii="Times New Roman" w:hAnsi="Times New Roman" w:cs="Times New Roman"/>
          <w:sz w:val="24"/>
          <w:szCs w:val="24"/>
        </w:rPr>
        <w:t xml:space="preserve"> kasut</w:t>
      </w:r>
      <w:r>
        <w:rPr>
          <w:rFonts w:ascii="Times New Roman" w:hAnsi="Times New Roman" w:cs="Times New Roman"/>
          <w:sz w:val="24"/>
          <w:szCs w:val="24"/>
        </w:rPr>
        <w:t>amist</w:t>
      </w:r>
      <w:r w:rsidRPr="00C62047">
        <w:rPr>
          <w:rFonts w:ascii="Times New Roman" w:hAnsi="Times New Roman" w:cs="Times New Roman"/>
          <w:sz w:val="24"/>
          <w:szCs w:val="24"/>
        </w:rPr>
        <w:t xml:space="preserve"> õhukvaliteedi kiireks parandamiseks;</w:t>
      </w:r>
    </w:p>
    <w:p w:rsidRPr="00C62047" w:rsidR="00AC328A" w:rsidP="00AC328A" w:rsidRDefault="00AC328A" w14:paraId="7607BAE8"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6) </w:t>
      </w:r>
      <w:r w:rsidRPr="00C62047">
        <w:rPr>
          <w:rFonts w:ascii="Times New Roman" w:hAnsi="Times New Roman" w:cs="Times New Roman"/>
          <w:sz w:val="24"/>
          <w:szCs w:val="24"/>
        </w:rPr>
        <w:t>lõikes 4 sätestatud tingimusi täidetakse kogu edasilükkamise ajavahemiku jooksul;</w:t>
      </w:r>
    </w:p>
    <w:p w:rsidR="00AC328A" w:rsidP="00AC328A" w:rsidRDefault="00AC328A" w14:paraId="219A3E35"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7) </w:t>
      </w:r>
      <w:r w:rsidRPr="00C62047">
        <w:rPr>
          <w:rFonts w:ascii="Times New Roman" w:hAnsi="Times New Roman" w:cs="Times New Roman"/>
          <w:sz w:val="24"/>
          <w:szCs w:val="24"/>
        </w:rPr>
        <w:t>kui tegemist on tähtaja lõike 2</w:t>
      </w:r>
      <w:r w:rsidRPr="009E3377">
        <w:rPr>
          <w:rFonts w:ascii="Times New Roman" w:hAnsi="Times New Roman" w:cs="Times New Roman"/>
          <w:sz w:val="24"/>
          <w:szCs w:val="24"/>
        </w:rPr>
        <w:t xml:space="preserve"> </w:t>
      </w:r>
      <w:r>
        <w:rPr>
          <w:rFonts w:ascii="Times New Roman" w:hAnsi="Times New Roman" w:cs="Times New Roman"/>
          <w:sz w:val="24"/>
          <w:szCs w:val="24"/>
        </w:rPr>
        <w:t xml:space="preserve">kohase </w:t>
      </w:r>
      <w:r w:rsidRPr="00C62047">
        <w:rPr>
          <w:rFonts w:ascii="Times New Roman" w:hAnsi="Times New Roman" w:cs="Times New Roman"/>
          <w:sz w:val="24"/>
          <w:szCs w:val="24"/>
        </w:rPr>
        <w:t>teise edasilükkamisega, on ajakohastatud õhukvaliteedi parandamise tegevuskavas näidatud, et varasem õhukvaliteedi parandamise tegevuskava on ellu viidud või selle elluviimiseks on astutud samme</w:t>
      </w:r>
      <w:r>
        <w:rPr>
          <w:rFonts w:ascii="Times New Roman" w:hAnsi="Times New Roman" w:cs="Times New Roman"/>
          <w:sz w:val="24"/>
          <w:szCs w:val="24"/>
        </w:rPr>
        <w:t>,</w:t>
      </w:r>
      <w:r w:rsidRPr="00C62047">
        <w:rPr>
          <w:rFonts w:ascii="Times New Roman" w:hAnsi="Times New Roman" w:cs="Times New Roman"/>
          <w:sz w:val="24"/>
          <w:szCs w:val="24"/>
        </w:rPr>
        <w:t xml:space="preserve"> ning on põhjendatud, miks esialgsed prognoosid ei realiseerunud.</w:t>
      </w:r>
    </w:p>
    <w:p w:rsidRPr="00C62047" w:rsidR="00AC328A" w:rsidP="00AC328A" w:rsidRDefault="00AC328A" w14:paraId="35514EB2" w14:textId="77777777">
      <w:pPr>
        <w:spacing w:after="0" w:line="240" w:lineRule="auto"/>
        <w:ind w:left="360" w:right="22"/>
        <w:jc w:val="both"/>
        <w:rPr>
          <w:rFonts w:ascii="Times New Roman" w:hAnsi="Times New Roman" w:cs="Times New Roman"/>
          <w:sz w:val="24"/>
          <w:szCs w:val="24"/>
        </w:rPr>
      </w:pPr>
    </w:p>
    <w:p w:rsidRPr="00C62047" w:rsidR="00AC328A" w:rsidP="00AC328A" w:rsidRDefault="00AC328A" w14:paraId="0B44DB88" w14:textId="77777777">
      <w:pPr>
        <w:spacing w:after="0" w:line="240" w:lineRule="auto"/>
        <w:ind w:right="22"/>
        <w:jc w:val="both"/>
        <w:rPr>
          <w:rFonts w:ascii="Times New Roman" w:hAnsi="Times New Roman" w:cs="Times New Roman"/>
          <w:sz w:val="24"/>
          <w:szCs w:val="24"/>
        </w:rPr>
      </w:pPr>
      <w:r w:rsidRPr="00C62047">
        <w:rPr>
          <w:rFonts w:ascii="Times New Roman" w:hAnsi="Times New Roman" w:cs="Times New Roman"/>
          <w:sz w:val="24"/>
          <w:szCs w:val="24"/>
        </w:rPr>
        <w:t>(4) Piirväärtuste saavutamise tähtaja edasilükkamise ajavahemiku jooksul peavad olema täidetud järgmised tingimused:</w:t>
      </w:r>
    </w:p>
    <w:p w:rsidRPr="0068762A" w:rsidR="00AC328A" w:rsidP="00AC328A" w:rsidRDefault="00AC328A" w14:paraId="6BA6B437"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1) </w:t>
      </w:r>
      <w:r w:rsidRPr="0068762A">
        <w:rPr>
          <w:rFonts w:ascii="Times New Roman" w:hAnsi="Times New Roman" w:cs="Times New Roman"/>
          <w:sz w:val="24"/>
          <w:szCs w:val="24"/>
        </w:rPr>
        <w:t>rakendatakse õhukvaliteedi parandamise tegevuskavas ettenähtud meetmeid ning vajaduse</w:t>
      </w:r>
      <w:r>
        <w:rPr>
          <w:rFonts w:ascii="Times New Roman" w:hAnsi="Times New Roman" w:cs="Times New Roman"/>
          <w:sz w:val="24"/>
          <w:szCs w:val="24"/>
        </w:rPr>
        <w:t xml:space="preserve"> korra</w:t>
      </w:r>
      <w:r w:rsidRPr="0068762A">
        <w:rPr>
          <w:rFonts w:ascii="Times New Roman" w:hAnsi="Times New Roman" w:cs="Times New Roman"/>
          <w:sz w:val="24"/>
          <w:szCs w:val="24"/>
        </w:rPr>
        <w:t xml:space="preserve">l ajakohastatakse õhukvaliteedi parandamise tegevuskava; </w:t>
      </w:r>
    </w:p>
    <w:p w:rsidRPr="00C62047" w:rsidR="00AC328A" w:rsidP="00AC328A" w:rsidRDefault="00AC328A" w14:paraId="755C8A94"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2) </w:t>
      </w:r>
      <w:r w:rsidRPr="00C62047">
        <w:rPr>
          <w:rFonts w:ascii="Times New Roman" w:hAnsi="Times New Roman" w:cs="Times New Roman"/>
          <w:sz w:val="24"/>
          <w:szCs w:val="24"/>
        </w:rPr>
        <w:t>õhukvaliteedi parandamise tegevuskava elluviimist tõendatakse rakendamisaruannetega, mis sisaldavad ajakohastatud heite- ja võimaluse</w:t>
      </w:r>
      <w:r>
        <w:rPr>
          <w:rFonts w:ascii="Times New Roman" w:hAnsi="Times New Roman" w:cs="Times New Roman"/>
          <w:sz w:val="24"/>
          <w:szCs w:val="24"/>
        </w:rPr>
        <w:t xml:space="preserve"> korral heite</w:t>
      </w:r>
      <w:r w:rsidRPr="00C62047">
        <w:rPr>
          <w:rFonts w:ascii="Times New Roman" w:hAnsi="Times New Roman" w:cs="Times New Roman"/>
          <w:sz w:val="24"/>
          <w:szCs w:val="24"/>
        </w:rPr>
        <w:t xml:space="preserve"> kontsentratsiooni</w:t>
      </w:r>
      <w:r>
        <w:rPr>
          <w:rFonts w:ascii="Times New Roman" w:hAnsi="Times New Roman" w:cs="Times New Roman"/>
          <w:sz w:val="24"/>
          <w:szCs w:val="24"/>
        </w:rPr>
        <w:t xml:space="preserve"> </w:t>
      </w:r>
      <w:r w:rsidRPr="00C62047">
        <w:rPr>
          <w:rFonts w:ascii="Times New Roman" w:hAnsi="Times New Roman" w:cs="Times New Roman"/>
          <w:sz w:val="24"/>
          <w:szCs w:val="24"/>
        </w:rPr>
        <w:t xml:space="preserve">prognoose </w:t>
      </w:r>
      <w:r w:rsidRPr="006C1B99">
        <w:rPr>
          <w:rFonts w:ascii="Times New Roman" w:hAnsi="Times New Roman" w:cs="Times New Roman"/>
          <w:sz w:val="24"/>
          <w:szCs w:val="24"/>
        </w:rPr>
        <w:t>ning mille alusel hinnatakse meetmete tõhusust;</w:t>
      </w:r>
    </w:p>
    <w:p w:rsidR="00AC328A" w:rsidP="00AC328A" w:rsidRDefault="00AC328A" w14:paraId="7A3D3F7B"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 xml:space="preserve">3) </w:t>
      </w:r>
      <w:r w:rsidRPr="00C62047">
        <w:rPr>
          <w:rFonts w:ascii="Times New Roman" w:hAnsi="Times New Roman" w:cs="Times New Roman"/>
          <w:sz w:val="24"/>
          <w:szCs w:val="24"/>
        </w:rPr>
        <w:t>alates 1. jaanuarist 2035 peab saasteaine kontsentratsioon näitama üldist langus</w:t>
      </w:r>
      <w:r>
        <w:rPr>
          <w:rFonts w:ascii="Times New Roman" w:hAnsi="Times New Roman" w:cs="Times New Roman"/>
          <w:sz w:val="24"/>
          <w:szCs w:val="24"/>
        </w:rPr>
        <w:t>suunda</w:t>
      </w:r>
      <w:r w:rsidRPr="00C62047">
        <w:rPr>
          <w:rFonts w:ascii="Times New Roman" w:hAnsi="Times New Roman" w:cs="Times New Roman"/>
          <w:sz w:val="24"/>
          <w:szCs w:val="24"/>
        </w:rPr>
        <w:t>, mis vastab õhukvaliteedi parandamise tegevuskavas määratud nõuetele vastavuse saavutamise trajektoorile.</w:t>
      </w:r>
    </w:p>
    <w:p w:rsidR="00AC328A" w:rsidP="00AC328A" w:rsidRDefault="00AC328A" w14:paraId="1AB94B4B" w14:textId="77777777">
      <w:pPr>
        <w:spacing w:after="0" w:line="240" w:lineRule="auto"/>
        <w:ind w:left="360" w:right="22"/>
        <w:jc w:val="both"/>
        <w:rPr>
          <w:rFonts w:ascii="Times New Roman" w:hAnsi="Times New Roman" w:cs="Times New Roman"/>
          <w:sz w:val="24"/>
          <w:szCs w:val="24"/>
        </w:rPr>
      </w:pPr>
    </w:p>
    <w:p w:rsidRPr="00CB0CEA" w:rsidR="00AC328A" w:rsidP="00AC328A" w:rsidRDefault="00AC328A" w14:paraId="518A4E97" w14:textId="77777777">
      <w:pPr>
        <w:spacing w:after="0" w:line="240" w:lineRule="auto"/>
        <w:ind w:right="22"/>
        <w:jc w:val="both"/>
        <w:rPr>
          <w:rFonts w:ascii="Times New Roman" w:hAnsi="Times New Roman" w:cs="Times New Roman"/>
          <w:sz w:val="24"/>
          <w:szCs w:val="24"/>
        </w:rPr>
      </w:pPr>
      <w:r>
        <w:rPr>
          <w:rFonts w:ascii="Times New Roman" w:hAnsi="Times New Roman" w:cs="Times New Roman"/>
          <w:sz w:val="24"/>
          <w:szCs w:val="24"/>
        </w:rPr>
        <w:t>(5) Kliimaministeerium teavitab Euroopa Komisjoni piirväärtuste saavutamise edasilükkamise asjaoludest.“;</w:t>
      </w:r>
    </w:p>
    <w:p w:rsidRPr="00C62047" w:rsidR="00AC328A" w:rsidP="00AC328A" w:rsidRDefault="00AC328A" w14:paraId="41F5E899" w14:textId="77777777">
      <w:pPr>
        <w:spacing w:after="0" w:line="240" w:lineRule="auto"/>
        <w:ind w:left="720" w:right="22"/>
        <w:jc w:val="both"/>
        <w:rPr>
          <w:rFonts w:ascii="Times New Roman" w:hAnsi="Times New Roman" w:cs="Times New Roman"/>
          <w:sz w:val="24"/>
          <w:szCs w:val="24"/>
        </w:rPr>
      </w:pPr>
    </w:p>
    <w:p w:rsidRPr="002617FB" w:rsidR="00AC328A" w:rsidP="00AC328A" w:rsidRDefault="00AC328A" w14:paraId="11E90516" w14:textId="77777777">
      <w:pPr>
        <w:pStyle w:val="Loendilik"/>
        <w:numPr>
          <w:ilvl w:val="0"/>
          <w:numId w:val="1"/>
        </w:numPr>
        <w:spacing w:after="0" w:line="240" w:lineRule="auto"/>
        <w:jc w:val="both"/>
        <w:rPr>
          <w:rFonts w:ascii="Times New Roman" w:hAnsi="Times New Roman" w:cs="Times New Roman"/>
          <w:b/>
          <w:bCs/>
          <w:sz w:val="24"/>
          <w:szCs w:val="24"/>
        </w:rPr>
      </w:pPr>
      <w:r w:rsidRPr="009E485E">
        <w:rPr>
          <w:rFonts w:ascii="Times New Roman" w:hAnsi="Times New Roman" w:cs="Times New Roman"/>
          <w:sz w:val="24"/>
          <w:szCs w:val="24"/>
        </w:rPr>
        <w:t>paragrahvi 78 lõi</w:t>
      </w:r>
      <w:r>
        <w:rPr>
          <w:rFonts w:ascii="Times New Roman" w:hAnsi="Times New Roman" w:cs="Times New Roman"/>
          <w:sz w:val="24"/>
          <w:szCs w:val="24"/>
        </w:rPr>
        <w:t>ge 1 muudetakse ja sõnastatakse järgmiselt:</w:t>
      </w:r>
      <w:r w:rsidRPr="009E485E">
        <w:rPr>
          <w:rFonts w:ascii="Times New Roman" w:hAnsi="Times New Roman" w:cs="Times New Roman"/>
          <w:sz w:val="24"/>
          <w:szCs w:val="24"/>
        </w:rPr>
        <w:t xml:space="preserve"> </w:t>
      </w:r>
    </w:p>
    <w:p w:rsidR="00AC328A" w:rsidP="00AC328A" w:rsidRDefault="00AC328A" w14:paraId="3374C5C1"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B43529">
        <w:rPr>
          <w:rFonts w:ascii="Times New Roman" w:hAnsi="Times New Roman" w:cs="Times New Roman"/>
          <w:sz w:val="24"/>
          <w:szCs w:val="24"/>
        </w:rPr>
        <w:t xml:space="preserve">Kui on oht, et saasteainete sisaldus ületab teatud õhukvaliteedi piirkonnas või linnastus ühe või mitme saasteaine kohta käesoleva seaduse § 47 lõike 1 alusel kehtestatud õhukvaliteedi häiretaset, </w:t>
      </w:r>
      <w:r w:rsidRPr="00EF25C3">
        <w:rPr>
          <w:rFonts w:ascii="Times New Roman" w:hAnsi="Times New Roman" w:cs="Times New Roman"/>
          <w:sz w:val="24"/>
          <w:szCs w:val="24"/>
        </w:rPr>
        <w:t>koostab kohaliku omavalitsuse üksus lühiajalises õhukvaliteedi parandamise kava, milles määratletakse konkreetsed meetmed sellise ületamise ohu vähendamiseks ja selle kestuse lühendamiseks.</w:t>
      </w:r>
      <w:r>
        <w:rPr>
          <w:rFonts w:ascii="Times New Roman" w:hAnsi="Times New Roman" w:cs="Times New Roman"/>
          <w:sz w:val="24"/>
          <w:szCs w:val="24"/>
        </w:rPr>
        <w:t xml:space="preserve"> </w:t>
      </w:r>
      <w:r w:rsidRPr="009E485E">
        <w:rPr>
          <w:rFonts w:ascii="Times New Roman" w:hAnsi="Times New Roman" w:cs="Times New Roman"/>
          <w:sz w:val="24"/>
          <w:szCs w:val="24"/>
        </w:rPr>
        <w:t>Lühiajalise õhukvaliteedi parandamise kava koostamise menetlusele kohaldatakse haldusmenetluse seaduses avatud menetluse kohta sätestatu</w:t>
      </w:r>
      <w:r>
        <w:rPr>
          <w:rFonts w:ascii="Times New Roman" w:hAnsi="Times New Roman" w:cs="Times New Roman"/>
          <w:sz w:val="24"/>
          <w:szCs w:val="24"/>
        </w:rPr>
        <w:t>t.“;</w:t>
      </w:r>
    </w:p>
    <w:p w:rsidR="00AC328A" w:rsidP="00AC328A" w:rsidRDefault="00AC328A" w14:paraId="21D34FC3" w14:textId="77777777">
      <w:pPr>
        <w:spacing w:after="0" w:line="240" w:lineRule="auto"/>
        <w:jc w:val="both"/>
        <w:rPr>
          <w:rFonts w:ascii="Times New Roman" w:hAnsi="Times New Roman" w:cs="Times New Roman"/>
          <w:sz w:val="24"/>
          <w:szCs w:val="24"/>
        </w:rPr>
      </w:pPr>
    </w:p>
    <w:p w:rsidRPr="00EF25C3" w:rsidR="00AC328A" w:rsidP="00AC328A" w:rsidRDefault="00AC328A" w14:paraId="42A7ACBA" w14:textId="4E61D8A9">
      <w:pPr>
        <w:spacing w:after="0" w:line="240" w:lineRule="auto"/>
        <w:jc w:val="both"/>
        <w:rPr>
          <w:rFonts w:ascii="Times New Roman" w:hAnsi="Times New Roman" w:cs="Times New Roman"/>
          <w:sz w:val="24"/>
          <w:szCs w:val="24"/>
        </w:rPr>
      </w:pPr>
      <w:r w:rsidRPr="00EF25C3">
        <w:rPr>
          <w:rFonts w:ascii="Times New Roman" w:hAnsi="Times New Roman" w:cs="Times New Roman"/>
          <w:b/>
          <w:bCs/>
          <w:sz w:val="24"/>
          <w:szCs w:val="24"/>
        </w:rPr>
        <w:t>4</w:t>
      </w:r>
      <w:r w:rsidR="009B57F4">
        <w:rPr>
          <w:rFonts w:ascii="Times New Roman" w:hAnsi="Times New Roman" w:cs="Times New Roman"/>
          <w:b/>
          <w:bCs/>
          <w:sz w:val="24"/>
          <w:szCs w:val="24"/>
        </w:rPr>
        <w:t>2</w:t>
      </w:r>
      <w:r w:rsidRPr="00EF25C3">
        <w:rPr>
          <w:rFonts w:ascii="Times New Roman" w:hAnsi="Times New Roman" w:cs="Times New Roman"/>
          <w:b/>
          <w:bCs/>
          <w:sz w:val="24"/>
          <w:szCs w:val="24"/>
        </w:rPr>
        <w:t>)</w:t>
      </w:r>
      <w:r w:rsidRPr="00EF25C3">
        <w:rPr>
          <w:rFonts w:ascii="Times New Roman" w:hAnsi="Times New Roman" w:cs="Times New Roman"/>
          <w:sz w:val="24"/>
          <w:szCs w:val="24"/>
        </w:rPr>
        <w:t xml:space="preserve"> paragrahvi 78 lõige 3 muudetakse ja sõnastatakse järgmiselt:</w:t>
      </w:r>
    </w:p>
    <w:p w:rsidRPr="00EF25C3" w:rsidR="00AC328A" w:rsidP="00AC328A" w:rsidRDefault="00AC328A" w14:paraId="359A40F3" w14:textId="77777777">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„(3) Kui on oht, et ületatakse käesoleva seaduse § 47 lõike 1 alusel kehtestatud osooni õhukvaliteedi häiretaset, võib lühiajalist kava jätta koostamata, kui riigisiseseid geograafilisi, ilmastiku- ja majandustingimusi arvesse võttes puudub märkimisväärne võimalus sellise ületamise ohu, kestuse või tõsiduse vähendamiseks. Kui osakeste puhul on ületamise ohu vähendamise potentsiaal kohalikke geograafilisi ja ilmastikutingimusi ning kodumajapidamiste küttesüsteemide eripära arvesse võttes väga piiratud, võib lühiajaline kava keskenduda üksnes konkreetsetele meetmetele, mille eesmärk on kaitsta üldsust ning tundlikku elanikkonda ja haavatavaid rühmi, ning anda lihtsalt mõistetavat teavet soovitatava käitumise kohta kokkupuute vähendamiseks mõõdetud või prognoositava ületamise ajal.“;</w:t>
      </w:r>
    </w:p>
    <w:p w:rsidRPr="00EF25C3" w:rsidR="00AC328A" w:rsidP="00AC328A" w:rsidRDefault="00AC328A" w14:paraId="79BA7AE6" w14:textId="77777777">
      <w:pPr>
        <w:spacing w:after="0" w:line="240" w:lineRule="auto"/>
        <w:jc w:val="both"/>
        <w:rPr>
          <w:rFonts w:ascii="Times New Roman" w:hAnsi="Times New Roman" w:cs="Times New Roman"/>
          <w:sz w:val="24"/>
          <w:szCs w:val="24"/>
        </w:rPr>
      </w:pPr>
    </w:p>
    <w:p w:rsidRPr="00EF25C3" w:rsidR="00AC328A" w:rsidP="00AC328A" w:rsidRDefault="00AC328A" w14:paraId="0209B47B" w14:textId="144E250E">
      <w:pPr>
        <w:spacing w:after="0" w:line="240" w:lineRule="auto"/>
        <w:jc w:val="both"/>
        <w:rPr>
          <w:rFonts w:ascii="Times New Roman" w:hAnsi="Times New Roman" w:cs="Times New Roman"/>
          <w:sz w:val="24"/>
          <w:szCs w:val="24"/>
        </w:rPr>
      </w:pPr>
      <w:r w:rsidRPr="00EF25C3">
        <w:rPr>
          <w:rFonts w:ascii="Times New Roman" w:hAnsi="Times New Roman" w:cs="Times New Roman"/>
          <w:b/>
          <w:bCs/>
          <w:sz w:val="24"/>
          <w:szCs w:val="24"/>
        </w:rPr>
        <w:t>4</w:t>
      </w:r>
      <w:r w:rsidR="009B57F4">
        <w:rPr>
          <w:rFonts w:ascii="Times New Roman" w:hAnsi="Times New Roman" w:cs="Times New Roman"/>
          <w:b/>
          <w:bCs/>
          <w:sz w:val="24"/>
          <w:szCs w:val="24"/>
        </w:rPr>
        <w:t>3</w:t>
      </w:r>
      <w:r w:rsidRPr="00EF25C3">
        <w:rPr>
          <w:rFonts w:ascii="Times New Roman" w:hAnsi="Times New Roman" w:cs="Times New Roman"/>
          <w:b/>
          <w:bCs/>
          <w:sz w:val="24"/>
          <w:szCs w:val="24"/>
        </w:rPr>
        <w:t xml:space="preserve">) </w:t>
      </w:r>
      <w:r w:rsidRPr="00EF25C3">
        <w:rPr>
          <w:rFonts w:ascii="Times New Roman" w:hAnsi="Times New Roman" w:cs="Times New Roman"/>
          <w:sz w:val="24"/>
          <w:szCs w:val="24"/>
        </w:rPr>
        <w:t>paragrahvi 78 lõiked 7</w:t>
      </w:r>
      <w:r w:rsidRPr="00EF25C3">
        <w:rPr>
          <w:rFonts w:ascii="Times New Roman" w:hAnsi="Times New Roman" w:cs="Times New Roman"/>
          <w:bCs/>
          <w:sz w:val="24"/>
          <w:szCs w:val="24"/>
        </w:rPr>
        <w:t>–</w:t>
      </w:r>
      <w:r w:rsidRPr="00EF25C3">
        <w:rPr>
          <w:rFonts w:ascii="Times New Roman" w:hAnsi="Times New Roman" w:cs="Times New Roman"/>
          <w:sz w:val="24"/>
          <w:szCs w:val="24"/>
        </w:rPr>
        <w:t>9 muudetakse ja sõnastatakse järgmiselt:</w:t>
      </w:r>
    </w:p>
    <w:p w:rsidRPr="00EF25C3" w:rsidR="00AC328A" w:rsidP="00AC328A" w:rsidRDefault="00AC328A" w14:paraId="495D8DF4" w14:textId="11406A27">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 xml:space="preserve">(7) Kui käesoleva seaduse § 47 lõike 1 alusel kehtestatud piir- või sihtväärtus, keskmise kokkupuute vähendamise kohustus või häiretase ületatakse saasteaine või selle eeldusainete olulise piiriülese leviku tõttu, teavitab Kliimaministeerium sellest viivitamata Euroopa Komisjoni ning asjaomaseid liikmesriike ja teeb </w:t>
      </w:r>
      <w:r w:rsidRPr="00EF25C3" w:rsidR="004F145D">
        <w:rPr>
          <w:rFonts w:ascii="Times New Roman" w:hAnsi="Times New Roman" w:cs="Times New Roman"/>
          <w:sz w:val="24"/>
          <w:szCs w:val="24"/>
        </w:rPr>
        <w:t>õhukvaliteedi normide</w:t>
      </w:r>
      <w:r w:rsidRPr="00EF25C3">
        <w:rPr>
          <w:rFonts w:ascii="Times New Roman" w:hAnsi="Times New Roman" w:cs="Times New Roman"/>
          <w:sz w:val="24"/>
          <w:szCs w:val="24"/>
        </w:rPr>
        <w:t xml:space="preserve"> ületamise kõrvaldamiseks vajalike meetmete väljatöötamisel koostööd teiste liikmesriikidega, sealhulgas kasutades komisjoni tehnilist tuge ning vajaduse korral ühiseid eksperdirühmi ja allikate panuse hindamist, </w:t>
      </w:r>
      <w:r w:rsidRPr="00EF25C3" w:rsidR="004F145D">
        <w:rPr>
          <w:rFonts w:ascii="Times New Roman" w:hAnsi="Times New Roman" w:cs="Times New Roman"/>
          <w:sz w:val="24"/>
          <w:szCs w:val="24"/>
        </w:rPr>
        <w:t xml:space="preserve">ning koostab vajadusel õhukvaliteedi parandamise kava, </w:t>
      </w:r>
      <w:r w:rsidRPr="00EF25C3">
        <w:rPr>
          <w:rFonts w:ascii="Times New Roman" w:hAnsi="Times New Roman" w:cs="Times New Roman"/>
          <w:sz w:val="24"/>
          <w:szCs w:val="24"/>
        </w:rPr>
        <w:t>arvestades käesoleva seaduse §-s 73 sätestatut.</w:t>
      </w:r>
    </w:p>
    <w:p w:rsidRPr="00EF25C3" w:rsidR="00AC328A" w:rsidP="00AC328A" w:rsidRDefault="00AC328A" w14:paraId="251B971F" w14:textId="77777777">
      <w:pPr>
        <w:spacing w:after="0" w:line="240" w:lineRule="auto"/>
        <w:jc w:val="both"/>
        <w:rPr>
          <w:rFonts w:ascii="Times New Roman" w:hAnsi="Times New Roman" w:cs="Times New Roman"/>
          <w:sz w:val="24"/>
          <w:szCs w:val="24"/>
        </w:rPr>
      </w:pPr>
    </w:p>
    <w:p w:rsidRPr="00EF25C3" w:rsidR="00AC328A" w:rsidP="00AC328A" w:rsidRDefault="00AC328A" w14:paraId="2E8143B3" w14:textId="77777777">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(8) Vajaduse korral koostab ja rakendab Kliimaministeerium teiste Euroopa Liidu liikmesriikide naaberalasid hõlmava kooskõlastatud lühiajalise õhukvaliteedi parandamise kava ning tagab, et asjaomased naaberalad saavad kogu asjakohase teabe ilma põhjendamatu viivituseta.</w:t>
      </w:r>
    </w:p>
    <w:p w:rsidRPr="00EF25C3" w:rsidR="00AC328A" w:rsidP="00AC328A" w:rsidRDefault="00AC328A" w14:paraId="300EEFC9" w14:textId="77777777">
      <w:pPr>
        <w:spacing w:after="0" w:line="240" w:lineRule="auto"/>
        <w:jc w:val="both"/>
        <w:rPr>
          <w:rFonts w:ascii="Times New Roman" w:hAnsi="Times New Roman" w:cs="Times New Roman"/>
          <w:sz w:val="24"/>
          <w:szCs w:val="24"/>
        </w:rPr>
      </w:pPr>
    </w:p>
    <w:p w:rsidRPr="002617FB" w:rsidR="00AC328A" w:rsidP="00AC328A" w:rsidRDefault="00AC328A" w14:paraId="4811CFFB" w14:textId="77777777">
      <w:pPr>
        <w:spacing w:after="0" w:line="240" w:lineRule="auto"/>
        <w:jc w:val="both"/>
        <w:rPr>
          <w:rFonts w:ascii="Times New Roman" w:hAnsi="Times New Roman" w:cs="Times New Roman"/>
          <w:sz w:val="24"/>
          <w:szCs w:val="24"/>
        </w:rPr>
      </w:pPr>
      <w:r w:rsidRPr="00EF25C3">
        <w:rPr>
          <w:rFonts w:ascii="Times New Roman" w:hAnsi="Times New Roman" w:cs="Times New Roman"/>
          <w:sz w:val="24"/>
          <w:szCs w:val="24"/>
        </w:rPr>
        <w:t>(9) Kui õhukvaliteedi teavitamis- või häiretase ületatakse riigipiiri lähedal asuvas õhukvaliteedi piirkonnas või linnastus, teavitab Kliimaministeerium sellest võimalikult kiiresti avalikkust ning asjaomaste Euroopa Liidu naaberliikmesriikide pädevaid asutusi.“;</w:t>
      </w:r>
    </w:p>
    <w:p w:rsidRPr="009E485E" w:rsidR="00AC328A" w:rsidP="00AC328A" w:rsidRDefault="00AC328A" w14:paraId="6E64A17A" w14:textId="77777777">
      <w:pPr>
        <w:spacing w:after="0" w:line="240" w:lineRule="auto"/>
        <w:jc w:val="both"/>
        <w:rPr>
          <w:rFonts w:ascii="Times New Roman" w:hAnsi="Times New Roman" w:cs="Times New Roman"/>
          <w:b/>
          <w:bCs/>
          <w:sz w:val="24"/>
          <w:szCs w:val="24"/>
        </w:rPr>
      </w:pPr>
    </w:p>
    <w:p w:rsidRPr="0068762A" w:rsidR="00AC328A" w:rsidP="00AC328A" w:rsidRDefault="00AC328A" w14:paraId="2593C899" w14:textId="60B2C0C2">
      <w:pPr>
        <w:spacing w:after="0" w:line="240" w:lineRule="auto"/>
        <w:ind w:right="22"/>
        <w:jc w:val="both"/>
        <w:rPr>
          <w:rFonts w:ascii="Times New Roman" w:hAnsi="Times New Roman" w:cs="Times New Roman"/>
          <w:b/>
          <w:bCs/>
          <w:sz w:val="24"/>
          <w:szCs w:val="24"/>
        </w:rPr>
      </w:pPr>
      <w:r>
        <w:rPr>
          <w:rFonts w:ascii="Times New Roman" w:hAnsi="Times New Roman" w:cs="Times New Roman"/>
          <w:b/>
          <w:bCs/>
          <w:sz w:val="24"/>
          <w:szCs w:val="24"/>
        </w:rPr>
        <w:t>4</w:t>
      </w:r>
      <w:r w:rsidR="009B57F4">
        <w:rPr>
          <w:rFonts w:ascii="Times New Roman" w:hAnsi="Times New Roman" w:cs="Times New Roman"/>
          <w:b/>
          <w:bCs/>
          <w:sz w:val="24"/>
          <w:szCs w:val="24"/>
        </w:rPr>
        <w:t>4</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101 lõike 1 punktist 6 jäetakse välja sõna „ülemise“;</w:t>
      </w:r>
    </w:p>
    <w:p w:rsidR="00AC328A" w:rsidP="00AC328A" w:rsidRDefault="00AC328A" w14:paraId="3183520D" w14:textId="77777777">
      <w:pPr>
        <w:spacing w:after="0" w:line="240" w:lineRule="auto"/>
        <w:ind w:right="22"/>
        <w:jc w:val="both"/>
        <w:rPr>
          <w:rFonts w:ascii="Times New Roman" w:hAnsi="Times New Roman" w:cs="Times New Roman"/>
          <w:b/>
          <w:bCs/>
          <w:sz w:val="24"/>
          <w:szCs w:val="24"/>
        </w:rPr>
      </w:pPr>
    </w:p>
    <w:p w:rsidR="00AC328A" w:rsidP="00815BCA" w:rsidRDefault="00AC328A" w14:paraId="210B9F88" w14:textId="06AD8E65">
      <w:pPr>
        <w:spacing w:after="0" w:line="240" w:lineRule="auto"/>
        <w:ind w:right="22"/>
        <w:jc w:val="both"/>
        <w:rPr>
          <w:rFonts w:ascii="Times New Roman" w:hAnsi="Times New Roman" w:cs="Times New Roman"/>
          <w:sz w:val="24"/>
          <w:szCs w:val="24"/>
        </w:rPr>
      </w:pPr>
      <w:r w:rsidRPr="009567FD">
        <w:rPr>
          <w:rFonts w:ascii="Times New Roman" w:hAnsi="Times New Roman" w:cs="Times New Roman"/>
          <w:b/>
          <w:bCs/>
          <w:sz w:val="24"/>
          <w:szCs w:val="24"/>
        </w:rPr>
        <w:t>4</w:t>
      </w:r>
      <w:r w:rsidRPr="009567FD" w:rsidR="009B57F4">
        <w:rPr>
          <w:rFonts w:ascii="Times New Roman" w:hAnsi="Times New Roman" w:cs="Times New Roman"/>
          <w:b/>
          <w:bCs/>
          <w:sz w:val="24"/>
          <w:szCs w:val="24"/>
        </w:rPr>
        <w:t>5</w:t>
      </w:r>
      <w:r w:rsidRPr="009567FD">
        <w:rPr>
          <w:rFonts w:ascii="Times New Roman" w:hAnsi="Times New Roman" w:cs="Times New Roman"/>
          <w:b/>
          <w:bCs/>
          <w:sz w:val="24"/>
          <w:szCs w:val="24"/>
        </w:rPr>
        <w:t>)</w:t>
      </w:r>
      <w:r w:rsidRPr="009567FD">
        <w:rPr>
          <w:rFonts w:ascii="Times New Roman" w:hAnsi="Times New Roman" w:cs="Times New Roman"/>
          <w:sz w:val="24"/>
          <w:szCs w:val="24"/>
        </w:rPr>
        <w:t xml:space="preserve"> paragrahvi 108 lõige 6 </w:t>
      </w:r>
      <w:r w:rsidRPr="009567FD" w:rsidR="00815BCA">
        <w:rPr>
          <w:rFonts w:ascii="Times New Roman" w:hAnsi="Times New Roman" w:cs="Times New Roman"/>
          <w:sz w:val="24"/>
          <w:szCs w:val="24"/>
        </w:rPr>
        <w:t>tunnistatakse</w:t>
      </w:r>
      <w:r w:rsidR="00815BCA">
        <w:rPr>
          <w:rFonts w:ascii="Times New Roman" w:hAnsi="Times New Roman" w:cs="Times New Roman"/>
          <w:sz w:val="24"/>
          <w:szCs w:val="24"/>
        </w:rPr>
        <w:t xml:space="preserve"> kehtetuks</w:t>
      </w:r>
      <w:r w:rsidR="001D0E2F">
        <w:rPr>
          <w:rFonts w:ascii="Times New Roman" w:hAnsi="Times New Roman" w:cs="Times New Roman"/>
          <w:sz w:val="24"/>
          <w:szCs w:val="24"/>
        </w:rPr>
        <w:t>;</w:t>
      </w:r>
    </w:p>
    <w:p w:rsidRPr="0068762A" w:rsidR="00AC328A" w:rsidP="00AC328A" w:rsidRDefault="00AC328A" w14:paraId="55F3F939" w14:textId="77777777">
      <w:pPr>
        <w:spacing w:after="0" w:line="240" w:lineRule="auto"/>
        <w:ind w:right="22"/>
        <w:jc w:val="both"/>
        <w:rPr>
          <w:rFonts w:ascii="Times New Roman" w:hAnsi="Times New Roman" w:cs="Times New Roman"/>
          <w:sz w:val="24"/>
          <w:szCs w:val="24"/>
        </w:rPr>
      </w:pPr>
    </w:p>
    <w:p w:rsidRPr="0068762A" w:rsidR="00AC328A" w:rsidP="00AC328A" w:rsidRDefault="00AC328A" w14:paraId="0BACF13A" w14:textId="30CB7307">
      <w:pPr>
        <w:spacing w:after="0" w:line="240" w:lineRule="auto"/>
        <w:ind w:right="22"/>
        <w:jc w:val="both"/>
        <w:rPr>
          <w:rFonts w:ascii="Times New Roman" w:hAnsi="Times New Roman" w:cs="Times New Roman"/>
          <w:sz w:val="24"/>
          <w:szCs w:val="24"/>
        </w:rPr>
      </w:pPr>
      <w:bookmarkStart w:name="_Hlk195614914" w:id="12"/>
      <w:r>
        <w:rPr>
          <w:rFonts w:ascii="Times New Roman" w:hAnsi="Times New Roman" w:cs="Times New Roman"/>
          <w:b/>
          <w:bCs/>
          <w:sz w:val="24"/>
          <w:szCs w:val="24"/>
        </w:rPr>
        <w:t>4</w:t>
      </w:r>
      <w:r w:rsidR="009B57F4">
        <w:rPr>
          <w:rFonts w:ascii="Times New Roman" w:hAnsi="Times New Roman" w:cs="Times New Roman"/>
          <w:b/>
          <w:bCs/>
          <w:sz w:val="24"/>
          <w:szCs w:val="24"/>
        </w:rPr>
        <w:t>6</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125 lõikest 3 jäetakse välja tekstiosa „ja selle lubatud ületamise määra“;</w:t>
      </w:r>
    </w:p>
    <w:p w:rsidR="00AC328A" w:rsidP="00AC328A" w:rsidRDefault="00AC328A" w14:paraId="04AEF8AB" w14:textId="77777777">
      <w:pPr>
        <w:spacing w:after="0" w:line="240" w:lineRule="auto"/>
        <w:ind w:right="22"/>
        <w:jc w:val="both"/>
        <w:rPr>
          <w:rFonts w:ascii="Times New Roman" w:hAnsi="Times New Roman" w:cs="Times New Roman"/>
          <w:b/>
          <w:bCs/>
          <w:sz w:val="24"/>
          <w:szCs w:val="24"/>
        </w:rPr>
      </w:pPr>
    </w:p>
    <w:p w:rsidRPr="0068762A" w:rsidR="00AC328A" w:rsidP="00AC328A" w:rsidRDefault="00AC328A" w14:paraId="47866D3F" w14:textId="4D60F7C2">
      <w:pPr>
        <w:spacing w:after="0" w:line="240" w:lineRule="auto"/>
        <w:ind w:right="22"/>
        <w:jc w:val="both"/>
        <w:rPr>
          <w:rFonts w:ascii="Times New Roman" w:hAnsi="Times New Roman" w:cs="Times New Roman"/>
          <w:sz w:val="24"/>
          <w:szCs w:val="24"/>
        </w:rPr>
      </w:pPr>
      <w:r w:rsidRPr="0068762A">
        <w:rPr>
          <w:rFonts w:ascii="Times New Roman" w:hAnsi="Times New Roman" w:cs="Times New Roman"/>
          <w:b/>
          <w:bCs/>
          <w:sz w:val="24"/>
          <w:szCs w:val="24"/>
        </w:rPr>
        <w:t>4</w:t>
      </w:r>
      <w:r w:rsidR="009B57F4">
        <w:rPr>
          <w:rFonts w:ascii="Times New Roman" w:hAnsi="Times New Roman" w:cs="Times New Roman"/>
          <w:b/>
          <w:bCs/>
          <w:sz w:val="24"/>
          <w:szCs w:val="24"/>
        </w:rPr>
        <w:t>7</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paragrahvi 125 lõikest 7 jäetakse välja tekstiosa „sisalduse piir- või sihtväärtuse protsentides väljendatud“;</w:t>
      </w:r>
    </w:p>
    <w:p w:rsidR="00AC328A" w:rsidP="00AC328A" w:rsidRDefault="00AC328A" w14:paraId="0B19DB6A" w14:textId="77777777">
      <w:pPr>
        <w:spacing w:after="0" w:line="240" w:lineRule="auto"/>
        <w:ind w:right="23"/>
        <w:jc w:val="both"/>
        <w:rPr>
          <w:rFonts w:ascii="Times New Roman" w:hAnsi="Times New Roman" w:cs="Times New Roman"/>
          <w:b/>
          <w:bCs/>
          <w:sz w:val="24"/>
          <w:szCs w:val="24"/>
        </w:rPr>
      </w:pPr>
    </w:p>
    <w:p w:rsidRPr="0068762A" w:rsidR="00AC328A" w:rsidP="00AC328A" w:rsidRDefault="00AC328A" w14:paraId="7A031698" w14:textId="559BC048">
      <w:pPr>
        <w:spacing w:after="0" w:line="240" w:lineRule="auto"/>
        <w:ind w:right="23"/>
        <w:jc w:val="both"/>
        <w:rPr>
          <w:rFonts w:ascii="Times New Roman" w:hAnsi="Times New Roman" w:cs="Times New Roman"/>
          <w:sz w:val="24"/>
          <w:szCs w:val="24"/>
        </w:rPr>
      </w:pPr>
      <w:r w:rsidRPr="0068762A">
        <w:rPr>
          <w:rFonts w:ascii="Times New Roman" w:hAnsi="Times New Roman" w:cs="Times New Roman"/>
          <w:b/>
          <w:bCs/>
          <w:sz w:val="24"/>
          <w:szCs w:val="24"/>
        </w:rPr>
        <w:t>4</w:t>
      </w:r>
      <w:r w:rsidR="009B57F4">
        <w:rPr>
          <w:rFonts w:ascii="Times New Roman" w:hAnsi="Times New Roman" w:cs="Times New Roman"/>
          <w:b/>
          <w:bCs/>
          <w:sz w:val="24"/>
          <w:szCs w:val="24"/>
        </w:rPr>
        <w:t>8</w:t>
      </w:r>
      <w:r w:rsidRPr="0068762A">
        <w:rPr>
          <w:rFonts w:ascii="Times New Roman" w:hAnsi="Times New Roman" w:cs="Times New Roman"/>
          <w:b/>
          <w:bCs/>
          <w:sz w:val="24"/>
          <w:szCs w:val="24"/>
        </w:rPr>
        <w:t>)</w:t>
      </w:r>
      <w:r>
        <w:rPr>
          <w:rFonts w:ascii="Times New Roman" w:hAnsi="Times New Roman" w:cs="Times New Roman"/>
          <w:sz w:val="24"/>
          <w:szCs w:val="24"/>
        </w:rPr>
        <w:t xml:space="preserve"> </w:t>
      </w:r>
      <w:r w:rsidRPr="0068762A">
        <w:rPr>
          <w:rFonts w:ascii="Times New Roman" w:hAnsi="Times New Roman" w:cs="Times New Roman"/>
          <w:sz w:val="24"/>
          <w:szCs w:val="24"/>
        </w:rPr>
        <w:t>seaduse normitehnilisest märkusest jäetakse välja tekstiosa</w:t>
      </w:r>
      <w:r>
        <w:rPr>
          <w:rFonts w:ascii="Times New Roman" w:hAnsi="Times New Roman" w:cs="Times New Roman"/>
          <w:sz w:val="24"/>
          <w:szCs w:val="24"/>
        </w:rPr>
        <w:t xml:space="preserve"> </w:t>
      </w:r>
      <w:r w:rsidRPr="0068762A">
        <w:rPr>
          <w:rFonts w:ascii="Times New Roman" w:hAnsi="Times New Roman" w:cs="Times New Roman"/>
          <w:sz w:val="24"/>
          <w:szCs w:val="24"/>
        </w:rPr>
        <w:t>„</w:t>
      </w:r>
      <w:r w:rsidRPr="0068762A">
        <w:rPr>
          <w:rFonts w:ascii="Times New Roman" w:hAnsi="Times New Roman" w:cs="Times New Roman"/>
          <w:bCs/>
          <w:sz w:val="24"/>
          <w:szCs w:val="24"/>
        </w:rPr>
        <w:t xml:space="preserve">Euroopa Parlamendi ja nõukogu direktiivile 2004/107/EÜ arseeni, kaadmiumi, elavhõbeda, nikli ja </w:t>
      </w:r>
      <w:proofErr w:type="spellStart"/>
      <w:r w:rsidRPr="0068762A">
        <w:rPr>
          <w:rFonts w:ascii="Times New Roman" w:hAnsi="Times New Roman" w:cs="Times New Roman"/>
          <w:bCs/>
          <w:sz w:val="24"/>
          <w:szCs w:val="24"/>
        </w:rPr>
        <w:t>polütsükliliste</w:t>
      </w:r>
      <w:proofErr w:type="spellEnd"/>
      <w:r w:rsidRPr="0068762A">
        <w:rPr>
          <w:rFonts w:ascii="Times New Roman" w:hAnsi="Times New Roman" w:cs="Times New Roman"/>
          <w:bCs/>
          <w:sz w:val="24"/>
          <w:szCs w:val="24"/>
        </w:rPr>
        <w:t xml:space="preserve"> aromaatsete süsivesinike sisalduse kohta välisõhus (ELT L 23, 26.01.2005, lk 3–16)</w:t>
      </w:r>
      <w:r>
        <w:rPr>
          <w:rFonts w:ascii="Times New Roman" w:hAnsi="Times New Roman" w:cs="Times New Roman"/>
          <w:bCs/>
          <w:sz w:val="24"/>
          <w:szCs w:val="24"/>
        </w:rPr>
        <w:t>;“;</w:t>
      </w:r>
    </w:p>
    <w:p w:rsidR="00AC328A" w:rsidP="00AC328A" w:rsidRDefault="00AC328A" w14:paraId="6386C20C" w14:textId="77777777">
      <w:pPr>
        <w:spacing w:after="0" w:line="240" w:lineRule="auto"/>
        <w:ind w:right="23"/>
        <w:jc w:val="both"/>
        <w:rPr>
          <w:rFonts w:ascii="Times New Roman" w:hAnsi="Times New Roman" w:cs="Times New Roman"/>
          <w:b/>
          <w:sz w:val="24"/>
          <w:szCs w:val="24"/>
          <w:lang w:bidi="hi-IN"/>
        </w:rPr>
      </w:pPr>
    </w:p>
    <w:p w:rsidRPr="0068762A" w:rsidR="00AC328A" w:rsidP="00AC328A" w:rsidRDefault="00180C8A" w14:paraId="43CF37E0" w14:textId="6C40DA0F">
      <w:pPr>
        <w:spacing w:after="0" w:line="240" w:lineRule="auto"/>
        <w:ind w:right="23"/>
        <w:jc w:val="both"/>
        <w:rPr>
          <w:rFonts w:ascii="Times New Roman" w:hAnsi="Times New Roman" w:cs="Times New Roman"/>
          <w:sz w:val="24"/>
          <w:szCs w:val="24"/>
        </w:rPr>
      </w:pPr>
      <w:r>
        <w:rPr>
          <w:rFonts w:ascii="Times New Roman" w:hAnsi="Times New Roman" w:cs="Times New Roman"/>
          <w:b/>
          <w:sz w:val="24"/>
          <w:szCs w:val="24"/>
          <w:lang w:bidi="hi-IN"/>
        </w:rPr>
        <w:t>4</w:t>
      </w:r>
      <w:r w:rsidR="009B57F4">
        <w:rPr>
          <w:rFonts w:ascii="Times New Roman" w:hAnsi="Times New Roman" w:cs="Times New Roman"/>
          <w:b/>
          <w:sz w:val="24"/>
          <w:szCs w:val="24"/>
          <w:lang w:bidi="hi-IN"/>
        </w:rPr>
        <w:t>9</w:t>
      </w:r>
      <w:r w:rsidRPr="0068762A" w:rsidR="00AC328A">
        <w:rPr>
          <w:rFonts w:ascii="Times New Roman" w:hAnsi="Times New Roman" w:cs="Times New Roman"/>
          <w:b/>
          <w:sz w:val="24"/>
          <w:szCs w:val="24"/>
          <w:lang w:bidi="hi-IN"/>
        </w:rPr>
        <w:t>)</w:t>
      </w:r>
      <w:r w:rsidR="00AC328A">
        <w:rPr>
          <w:rFonts w:ascii="Times New Roman" w:hAnsi="Times New Roman" w:cs="Times New Roman"/>
          <w:bCs/>
          <w:sz w:val="24"/>
          <w:szCs w:val="24"/>
          <w:lang w:bidi="hi-IN"/>
        </w:rPr>
        <w:t xml:space="preserve"> </w:t>
      </w:r>
      <w:r w:rsidRPr="0068762A" w:rsidR="00AC328A">
        <w:rPr>
          <w:rFonts w:ascii="Times New Roman" w:hAnsi="Times New Roman" w:cs="Times New Roman"/>
          <w:bCs/>
          <w:sz w:val="24"/>
          <w:szCs w:val="24"/>
          <w:lang w:bidi="hi-IN"/>
        </w:rPr>
        <w:t xml:space="preserve">seaduse normitehnilisest märkusest jäetakse </w:t>
      </w:r>
      <w:r w:rsidR="00AC328A">
        <w:rPr>
          <w:rFonts w:ascii="Times New Roman" w:hAnsi="Times New Roman" w:cs="Times New Roman"/>
          <w:bCs/>
          <w:sz w:val="24"/>
          <w:szCs w:val="24"/>
          <w:lang w:bidi="hi-IN"/>
        </w:rPr>
        <w:t xml:space="preserve">välja </w:t>
      </w:r>
      <w:r w:rsidRPr="0068762A" w:rsidR="00AC328A">
        <w:rPr>
          <w:rFonts w:ascii="Times New Roman" w:hAnsi="Times New Roman" w:cs="Times New Roman"/>
          <w:bCs/>
          <w:sz w:val="24"/>
          <w:szCs w:val="24"/>
          <w:lang w:bidi="hi-IN"/>
        </w:rPr>
        <w:t>tekstiosa</w:t>
      </w:r>
      <w:r w:rsidR="00AC328A">
        <w:rPr>
          <w:rFonts w:ascii="Times New Roman" w:hAnsi="Times New Roman" w:cs="Times New Roman"/>
          <w:bCs/>
          <w:sz w:val="24"/>
          <w:szCs w:val="24"/>
          <w:lang w:bidi="hi-IN"/>
        </w:rPr>
        <w:t xml:space="preserve"> </w:t>
      </w:r>
      <w:r w:rsidRPr="0068762A" w:rsidR="00AC328A">
        <w:rPr>
          <w:rFonts w:ascii="Times New Roman" w:hAnsi="Times New Roman" w:cs="Times New Roman"/>
          <w:bCs/>
          <w:sz w:val="24"/>
          <w:szCs w:val="24"/>
          <w:lang w:bidi="hi-IN"/>
        </w:rPr>
        <w:t>„Euroopa Parlamendi ja nõukogu direktiiv 2008/50/EÜ välisõhu kvaliteedi ja Euroopa õhu puhtamaks muutmise kohta (ELT L 152, 11.06.2008, lk 1–44)</w:t>
      </w:r>
      <w:r w:rsidR="00AC328A">
        <w:rPr>
          <w:rFonts w:ascii="Times New Roman" w:hAnsi="Times New Roman" w:cs="Times New Roman"/>
          <w:bCs/>
          <w:sz w:val="24"/>
          <w:szCs w:val="24"/>
          <w:lang w:bidi="hi-IN"/>
        </w:rPr>
        <w:t>;</w:t>
      </w:r>
      <w:r w:rsidRPr="0068762A" w:rsidR="00AC328A">
        <w:rPr>
          <w:rFonts w:ascii="Times New Roman" w:hAnsi="Times New Roman" w:cs="Times New Roman"/>
          <w:bCs/>
          <w:sz w:val="24"/>
          <w:szCs w:val="24"/>
          <w:lang w:bidi="hi-IN"/>
        </w:rPr>
        <w:t>“;</w:t>
      </w:r>
    </w:p>
    <w:p w:rsidR="00AC328A" w:rsidP="00AC328A" w:rsidRDefault="00AC328A" w14:paraId="7F9F6D54" w14:textId="77777777">
      <w:pPr>
        <w:spacing w:after="0" w:line="240" w:lineRule="auto"/>
        <w:ind w:right="22"/>
        <w:jc w:val="both"/>
        <w:rPr>
          <w:rFonts w:ascii="Times New Roman" w:hAnsi="Times New Roman" w:cs="Times New Roman"/>
          <w:b/>
          <w:sz w:val="24"/>
          <w:szCs w:val="24"/>
        </w:rPr>
      </w:pPr>
    </w:p>
    <w:p w:rsidRPr="00C62047" w:rsidR="00AC328A" w:rsidP="00AC328A" w:rsidRDefault="009B57F4" w14:paraId="2232315E" w14:textId="2E33738C">
      <w:pPr>
        <w:spacing w:after="0" w:line="240" w:lineRule="auto"/>
        <w:ind w:right="22"/>
        <w:jc w:val="both"/>
        <w:rPr>
          <w:rFonts w:ascii="Times New Roman" w:hAnsi="Times New Roman" w:cs="Times New Roman"/>
          <w:sz w:val="24"/>
          <w:szCs w:val="24"/>
        </w:rPr>
      </w:pPr>
      <w:r>
        <w:rPr>
          <w:rFonts w:ascii="Times New Roman" w:hAnsi="Times New Roman" w:cs="Times New Roman"/>
          <w:b/>
          <w:sz w:val="24"/>
          <w:szCs w:val="24"/>
        </w:rPr>
        <w:t>50</w:t>
      </w:r>
      <w:r w:rsidRPr="0068762A" w:rsidR="00AC328A">
        <w:rPr>
          <w:rFonts w:ascii="Times New Roman" w:hAnsi="Times New Roman" w:cs="Times New Roman"/>
          <w:b/>
          <w:sz w:val="24"/>
          <w:szCs w:val="24"/>
        </w:rPr>
        <w:t>)</w:t>
      </w:r>
      <w:r w:rsidR="00AC328A">
        <w:rPr>
          <w:rFonts w:ascii="Times New Roman" w:hAnsi="Times New Roman" w:cs="Times New Roman"/>
          <w:bCs/>
          <w:sz w:val="24"/>
          <w:szCs w:val="24"/>
        </w:rPr>
        <w:t xml:space="preserve"> </w:t>
      </w:r>
      <w:r w:rsidRPr="0068762A" w:rsidR="00AC328A">
        <w:rPr>
          <w:rFonts w:ascii="Times New Roman" w:hAnsi="Times New Roman" w:cs="Times New Roman"/>
          <w:bCs/>
          <w:sz w:val="24"/>
          <w:szCs w:val="24"/>
        </w:rPr>
        <w:t xml:space="preserve">seaduse normitehnilist märkust täiendatakse tekstiosaga </w:t>
      </w:r>
      <w:r w:rsidRPr="00C62047" w:rsidR="00AC328A">
        <w:rPr>
          <w:rFonts w:ascii="Times New Roman" w:hAnsi="Times New Roman" w:cs="Times New Roman"/>
          <w:sz w:val="24"/>
          <w:szCs w:val="24"/>
        </w:rPr>
        <w:t>„</w:t>
      </w:r>
      <w:r w:rsidRPr="00BC7DE2" w:rsidR="00AC328A">
        <w:rPr>
          <w:rFonts w:ascii="Times New Roman" w:hAnsi="Times New Roman" w:cs="Times New Roman"/>
          <w:sz w:val="24"/>
          <w:szCs w:val="24"/>
        </w:rPr>
        <w:t>Euroopa Parlamendi ja nõukogu direktiiv</w:t>
      </w:r>
      <w:r w:rsidR="00AC328A">
        <w:rPr>
          <w:rFonts w:ascii="Times New Roman" w:hAnsi="Times New Roman" w:cs="Times New Roman"/>
          <w:sz w:val="24"/>
          <w:szCs w:val="24"/>
        </w:rPr>
        <w:t xml:space="preserve"> </w:t>
      </w:r>
      <w:r w:rsidRPr="00BC7DE2" w:rsidR="00AC328A">
        <w:rPr>
          <w:rFonts w:ascii="Times New Roman" w:hAnsi="Times New Roman" w:cs="Times New Roman"/>
          <w:sz w:val="24"/>
          <w:szCs w:val="24"/>
        </w:rPr>
        <w:t>2024/2881/EL</w:t>
      </w:r>
      <w:r w:rsidR="00AC328A">
        <w:rPr>
          <w:rFonts w:ascii="Times New Roman" w:hAnsi="Times New Roman" w:cs="Times New Roman"/>
          <w:sz w:val="24"/>
          <w:szCs w:val="24"/>
        </w:rPr>
        <w:t>,</w:t>
      </w:r>
      <w:r w:rsidRPr="00BC7DE2" w:rsidR="00AC328A">
        <w:rPr>
          <w:rFonts w:ascii="Times New Roman" w:hAnsi="Times New Roman" w:cs="Times New Roman"/>
          <w:sz w:val="24"/>
          <w:szCs w:val="24"/>
        </w:rPr>
        <w:t xml:space="preserve"> mis käsitleb välisõhu kvaliteeti ja Euroopa õhu puhtamaks muutmist (ELT L, 2024/2881, 20.11.2024)</w:t>
      </w:r>
      <w:r w:rsidR="00AC328A">
        <w:rPr>
          <w:rFonts w:ascii="Times New Roman" w:hAnsi="Times New Roman" w:cs="Times New Roman"/>
          <w:sz w:val="24"/>
          <w:szCs w:val="24"/>
        </w:rPr>
        <w:t>.</w:t>
      </w:r>
      <w:r w:rsidRPr="00C62047" w:rsidR="00AC328A">
        <w:rPr>
          <w:rFonts w:ascii="Times New Roman" w:hAnsi="Times New Roman" w:cs="Times New Roman"/>
          <w:sz w:val="24"/>
          <w:szCs w:val="24"/>
        </w:rPr>
        <w:t>“.</w:t>
      </w:r>
    </w:p>
    <w:bookmarkEnd w:id="12"/>
    <w:p w:rsidRPr="00C62047" w:rsidR="00740D5E" w:rsidP="006C1B99" w:rsidRDefault="00740D5E" w14:paraId="1F558447" w14:textId="4E5A4C85">
      <w:pPr>
        <w:spacing w:after="0" w:line="240" w:lineRule="auto"/>
        <w:ind w:right="22"/>
        <w:rPr>
          <w:rFonts w:ascii="Times New Roman" w:hAnsi="Times New Roman" w:cs="Times New Roman"/>
          <w:sz w:val="24"/>
          <w:szCs w:val="24"/>
        </w:rPr>
      </w:pPr>
    </w:p>
    <w:p w:rsidR="00740D5E" w:rsidP="00D83400" w:rsidRDefault="003A2C6A" w14:paraId="06E4F6D5" w14:textId="065A78DB">
      <w:pPr>
        <w:spacing w:after="0" w:line="240" w:lineRule="auto"/>
        <w:ind w:right="22"/>
        <w:rPr>
          <w:rFonts w:ascii="Times New Roman" w:hAnsi="Times New Roman" w:cs="Times New Roman"/>
          <w:b/>
          <w:bCs/>
          <w:sz w:val="24"/>
          <w:szCs w:val="24"/>
        </w:rPr>
      </w:pPr>
      <w:r w:rsidRPr="00C62047">
        <w:rPr>
          <w:rFonts w:ascii="Times New Roman" w:hAnsi="Times New Roman" w:cs="Times New Roman"/>
          <w:b/>
          <w:bCs/>
          <w:sz w:val="24"/>
          <w:szCs w:val="24"/>
        </w:rPr>
        <w:t>§ 2. Seaduse jõustumine</w:t>
      </w:r>
    </w:p>
    <w:p w:rsidRPr="00C62047" w:rsidR="00D83400" w:rsidP="006C1B99" w:rsidRDefault="00D83400" w14:paraId="0C1461A0" w14:textId="77777777">
      <w:pPr>
        <w:spacing w:after="0" w:line="240" w:lineRule="auto"/>
        <w:ind w:right="22"/>
        <w:rPr>
          <w:rFonts w:ascii="Times New Roman" w:hAnsi="Times New Roman" w:cs="Times New Roman"/>
          <w:b/>
          <w:bCs/>
          <w:sz w:val="24"/>
          <w:szCs w:val="24"/>
        </w:rPr>
      </w:pPr>
    </w:p>
    <w:p w:rsidR="003A2C6A" w:rsidP="00D83400" w:rsidRDefault="003A2C6A" w14:paraId="74831D9E" w14:textId="5214AA77">
      <w:pPr>
        <w:spacing w:after="0" w:line="240" w:lineRule="auto"/>
        <w:ind w:right="22"/>
        <w:rPr>
          <w:rFonts w:ascii="Times New Roman" w:hAnsi="Times New Roman" w:cs="Times New Roman"/>
          <w:sz w:val="24"/>
          <w:szCs w:val="24"/>
        </w:rPr>
      </w:pPr>
      <w:r w:rsidRPr="00C62047">
        <w:rPr>
          <w:rFonts w:ascii="Times New Roman" w:hAnsi="Times New Roman" w:cs="Times New Roman"/>
          <w:sz w:val="24"/>
          <w:szCs w:val="24"/>
        </w:rPr>
        <w:t>Käesolev seadus jõustub 2026. aasta 1</w:t>
      </w:r>
      <w:r w:rsidR="00F9718F">
        <w:rPr>
          <w:rFonts w:ascii="Times New Roman" w:hAnsi="Times New Roman" w:cs="Times New Roman"/>
          <w:sz w:val="24"/>
          <w:szCs w:val="24"/>
        </w:rPr>
        <w:t>1</w:t>
      </w:r>
      <w:r w:rsidRPr="00C62047">
        <w:rPr>
          <w:rFonts w:ascii="Times New Roman" w:hAnsi="Times New Roman" w:cs="Times New Roman"/>
          <w:sz w:val="24"/>
          <w:szCs w:val="24"/>
        </w:rPr>
        <w:t>. detsembril.</w:t>
      </w:r>
    </w:p>
    <w:p w:rsidRPr="00C62047" w:rsidR="00D83400" w:rsidP="006C1B99" w:rsidRDefault="00D83400" w14:paraId="626FFD84" w14:textId="77777777">
      <w:pPr>
        <w:spacing w:after="0" w:line="240" w:lineRule="auto"/>
        <w:ind w:right="22"/>
        <w:rPr>
          <w:rFonts w:ascii="Times New Roman" w:hAnsi="Times New Roman" w:cs="Times New Roman"/>
          <w:sz w:val="24"/>
          <w:szCs w:val="24"/>
        </w:rPr>
      </w:pPr>
    </w:p>
    <w:p w:rsidRPr="00C62047" w:rsidR="003A2C6A" w:rsidP="006C1B99" w:rsidRDefault="003A2C6A" w14:paraId="7D420041" w14:textId="77777777">
      <w:pPr>
        <w:spacing w:after="0" w:line="240" w:lineRule="auto"/>
        <w:ind w:left="-5"/>
        <w:jc w:val="both"/>
        <w:rPr>
          <w:rFonts w:ascii="Times New Roman" w:hAnsi="Times New Roman" w:cs="Times New Roman"/>
          <w:sz w:val="24"/>
          <w:szCs w:val="24"/>
        </w:rPr>
      </w:pPr>
      <w:r w:rsidRPr="00C62047">
        <w:rPr>
          <w:rFonts w:ascii="Times New Roman" w:hAnsi="Times New Roman" w:cs="Times New Roman"/>
          <w:sz w:val="24"/>
          <w:szCs w:val="24"/>
        </w:rPr>
        <w:t xml:space="preserve">Lauri </w:t>
      </w:r>
      <w:proofErr w:type="spellStart"/>
      <w:r w:rsidRPr="00C62047">
        <w:rPr>
          <w:rFonts w:ascii="Times New Roman" w:hAnsi="Times New Roman" w:cs="Times New Roman"/>
          <w:sz w:val="24"/>
          <w:szCs w:val="24"/>
        </w:rPr>
        <w:t>Hussar</w:t>
      </w:r>
      <w:proofErr w:type="spellEnd"/>
    </w:p>
    <w:p w:rsidRPr="00C62047" w:rsidR="003A2C6A" w:rsidP="006C1B99" w:rsidRDefault="003A2C6A" w14:paraId="6810C096" w14:textId="77777777">
      <w:pPr>
        <w:spacing w:after="0" w:line="240" w:lineRule="auto"/>
        <w:ind w:left="-5"/>
        <w:jc w:val="both"/>
        <w:rPr>
          <w:rFonts w:ascii="Times New Roman" w:hAnsi="Times New Roman" w:cs="Times New Roman"/>
          <w:sz w:val="24"/>
          <w:szCs w:val="24"/>
        </w:rPr>
      </w:pPr>
      <w:r w:rsidRPr="00C62047">
        <w:rPr>
          <w:rFonts w:ascii="Times New Roman" w:hAnsi="Times New Roman" w:cs="Times New Roman"/>
          <w:sz w:val="24"/>
          <w:szCs w:val="24"/>
        </w:rPr>
        <w:t>Riigikogu esimees</w:t>
      </w:r>
    </w:p>
    <w:p w:rsidRPr="00C62047" w:rsidR="003A2C6A" w:rsidP="006C1B99" w:rsidRDefault="003A2C6A" w14:paraId="65B927D0" w14:textId="77777777">
      <w:pPr>
        <w:spacing w:after="0" w:line="240" w:lineRule="auto"/>
        <w:jc w:val="both"/>
        <w:rPr>
          <w:rFonts w:ascii="Times New Roman" w:hAnsi="Times New Roman" w:cs="Times New Roman"/>
          <w:sz w:val="24"/>
          <w:szCs w:val="24"/>
        </w:rPr>
      </w:pPr>
    </w:p>
    <w:p w:rsidRPr="00C62047" w:rsidR="003A2C6A" w:rsidP="006C1B99" w:rsidRDefault="003A2C6A" w14:paraId="0B3930EE" w14:textId="77777777">
      <w:pPr>
        <w:widowControl w:val="0"/>
        <w:pBdr>
          <w:bottom w:val="single" w:color="auto" w:sz="12" w:space="11"/>
        </w:pBdr>
        <w:autoSpaceDN w:val="0"/>
        <w:spacing w:after="0" w:line="240" w:lineRule="auto"/>
        <w:jc w:val="both"/>
        <w:textAlignment w:val="baseline"/>
        <w:rPr>
          <w:rFonts w:ascii="Times New Roman" w:hAnsi="Times New Roman" w:eastAsia="Arial Unicode MS" w:cs="Times New Roman"/>
          <w:kern w:val="3"/>
          <w:sz w:val="24"/>
          <w:szCs w:val="24"/>
        </w:rPr>
      </w:pPr>
      <w:r w:rsidRPr="00C62047">
        <w:rPr>
          <w:rFonts w:ascii="Times New Roman" w:hAnsi="Times New Roman" w:eastAsia="Arial Unicode MS" w:cs="Times New Roman"/>
          <w:kern w:val="3"/>
          <w:sz w:val="24"/>
          <w:szCs w:val="24"/>
        </w:rPr>
        <w:t>Tallinn,</w:t>
      </w:r>
      <w:r w:rsidRPr="00C62047">
        <w:rPr>
          <w:rFonts w:ascii="Times New Roman" w:hAnsi="Times New Roman" w:eastAsia="Arial Unicode MS" w:cs="Times New Roman"/>
          <w:kern w:val="3"/>
          <w:sz w:val="24"/>
          <w:szCs w:val="24"/>
        </w:rPr>
        <w:tab/>
      </w:r>
      <w:r w:rsidRPr="00C62047">
        <w:rPr>
          <w:rFonts w:ascii="Times New Roman" w:hAnsi="Times New Roman" w:eastAsia="Arial Unicode MS" w:cs="Times New Roman"/>
          <w:kern w:val="3"/>
          <w:sz w:val="24"/>
          <w:szCs w:val="24"/>
        </w:rPr>
        <w:tab/>
      </w:r>
      <w:r w:rsidRPr="00C62047">
        <w:rPr>
          <w:rFonts w:ascii="Times New Roman" w:hAnsi="Times New Roman" w:eastAsia="Arial Unicode MS" w:cs="Times New Roman"/>
          <w:kern w:val="3"/>
          <w:sz w:val="24"/>
          <w:szCs w:val="24"/>
        </w:rPr>
        <w:t>2025</w:t>
      </w:r>
    </w:p>
    <w:p w:rsidRPr="00C62047" w:rsidR="003A2C6A" w:rsidP="006C1B99" w:rsidRDefault="003A2C6A" w14:paraId="2C16D030" w14:textId="77777777">
      <w:pPr>
        <w:spacing w:after="0" w:line="240" w:lineRule="auto"/>
        <w:jc w:val="both"/>
        <w:rPr>
          <w:rFonts w:ascii="Times New Roman" w:hAnsi="Times New Roman" w:cs="Times New Roman"/>
          <w:sz w:val="24"/>
          <w:szCs w:val="24"/>
        </w:rPr>
      </w:pPr>
      <w:r w:rsidRPr="00C62047">
        <w:rPr>
          <w:rFonts w:ascii="Times New Roman" w:hAnsi="Times New Roman" w:eastAsia="Arial Unicode MS" w:cs="Times New Roman"/>
          <w:kern w:val="3"/>
          <w:sz w:val="24"/>
          <w:szCs w:val="24"/>
        </w:rPr>
        <w:t xml:space="preserve">Algatab Vabariigi Valitsus </w:t>
      </w:r>
      <w:r w:rsidRPr="00C62047">
        <w:rPr>
          <w:rFonts w:ascii="Times New Roman" w:hAnsi="Times New Roman" w:cs="Times New Roman"/>
          <w:sz w:val="24"/>
          <w:szCs w:val="24"/>
        </w:rPr>
        <w:t>… 2025. a</w:t>
      </w:r>
    </w:p>
    <w:p w:rsidRPr="00C62047" w:rsidR="003A2C6A" w:rsidP="006C1B99" w:rsidRDefault="003A2C6A" w14:paraId="023D7DFC" w14:textId="77777777">
      <w:pPr>
        <w:spacing w:after="0" w:line="240" w:lineRule="auto"/>
        <w:jc w:val="both"/>
        <w:rPr>
          <w:rFonts w:ascii="Times New Roman" w:hAnsi="Times New Roman" w:cs="Times New Roman"/>
          <w:sz w:val="24"/>
          <w:szCs w:val="24"/>
        </w:rPr>
      </w:pPr>
    </w:p>
    <w:p w:rsidRPr="00C62047" w:rsidR="003A2C6A" w:rsidP="006C1B99" w:rsidRDefault="003A2C6A" w14:paraId="0C16D709" w14:textId="77777777">
      <w:pPr>
        <w:spacing w:after="0" w:line="240" w:lineRule="auto"/>
        <w:jc w:val="both"/>
        <w:rPr>
          <w:rFonts w:ascii="Times New Roman" w:hAnsi="Times New Roman" w:cs="Times New Roman"/>
          <w:sz w:val="24"/>
          <w:szCs w:val="24"/>
        </w:rPr>
      </w:pPr>
      <w:r w:rsidRPr="00C62047">
        <w:rPr>
          <w:rFonts w:ascii="Times New Roman" w:hAnsi="Times New Roman" w:cs="Times New Roman"/>
          <w:sz w:val="24"/>
          <w:szCs w:val="24"/>
        </w:rPr>
        <w:t>Vabariigi Valitsuse nimel</w:t>
      </w:r>
    </w:p>
    <w:p w:rsidR="00D83400" w:rsidP="00D83400" w:rsidRDefault="003A2C6A" w14:paraId="40EF4DAC" w14:textId="5634D5D3">
      <w:pPr>
        <w:spacing w:after="0" w:line="240" w:lineRule="auto"/>
        <w:ind w:left="-5" w:right="6461"/>
        <w:jc w:val="both"/>
        <w:rPr>
          <w:rFonts w:ascii="Times New Roman" w:hAnsi="Times New Roman" w:cs="Times New Roman"/>
          <w:sz w:val="24"/>
          <w:szCs w:val="24"/>
        </w:rPr>
      </w:pPr>
      <w:r w:rsidRPr="00C62047">
        <w:rPr>
          <w:rFonts w:ascii="Times New Roman" w:hAnsi="Times New Roman" w:cs="Times New Roman"/>
          <w:sz w:val="24"/>
          <w:szCs w:val="24"/>
        </w:rPr>
        <w:t>(allkirjastatud digitaalselt)</w:t>
      </w:r>
    </w:p>
    <w:p w:rsidR="00D83400" w:rsidP="006C1B99" w:rsidRDefault="00D83400" w14:paraId="0D66E054" w14:textId="77777777">
      <w:pPr>
        <w:spacing w:after="0" w:line="240" w:lineRule="auto"/>
        <w:ind w:left="-5" w:right="6461"/>
        <w:jc w:val="both"/>
        <w:rPr>
          <w:rFonts w:ascii="Times New Roman" w:hAnsi="Times New Roman" w:cs="Times New Roman"/>
          <w:sz w:val="24"/>
          <w:szCs w:val="24"/>
        </w:rPr>
      </w:pPr>
    </w:p>
    <w:p w:rsidRPr="00C62047" w:rsidR="003A2C6A" w:rsidP="006C1B99" w:rsidRDefault="003A2C6A" w14:paraId="48A753B3" w14:textId="17520750">
      <w:pPr>
        <w:spacing w:after="0" w:line="240" w:lineRule="auto"/>
        <w:ind w:left="-5" w:right="6461"/>
        <w:jc w:val="both"/>
        <w:rPr>
          <w:rFonts w:ascii="Times New Roman" w:hAnsi="Times New Roman" w:cs="Times New Roman"/>
          <w:sz w:val="24"/>
          <w:szCs w:val="24"/>
        </w:rPr>
      </w:pPr>
      <w:r w:rsidRPr="00C62047">
        <w:rPr>
          <w:rFonts w:ascii="Times New Roman" w:hAnsi="Times New Roman" w:cs="Times New Roman"/>
          <w:i/>
          <w:sz w:val="24"/>
          <w:szCs w:val="24"/>
        </w:rPr>
        <w:t>allkirjastaja nimi</w:t>
      </w:r>
    </w:p>
    <w:p w:rsidRPr="009B533E" w:rsidR="00960296" w:rsidP="006C1B99" w:rsidRDefault="003A2C6A" w14:paraId="1447EF01" w14:textId="4B42ECB2">
      <w:pPr>
        <w:spacing w:line="240" w:lineRule="auto"/>
        <w:ind w:left="-5" w:right="6461"/>
        <w:jc w:val="both"/>
        <w:rPr>
          <w:rFonts w:ascii="Times New Roman" w:hAnsi="Times New Roman" w:cs="Times New Roman"/>
          <w:sz w:val="24"/>
          <w:szCs w:val="24"/>
        </w:rPr>
      </w:pPr>
      <w:r w:rsidRPr="00C62047">
        <w:rPr>
          <w:rFonts w:ascii="Times New Roman" w:hAnsi="Times New Roman" w:cs="Times New Roman"/>
          <w:sz w:val="24"/>
          <w:szCs w:val="24"/>
        </w:rPr>
        <w:t>Valitsuse nõunik</w:t>
      </w:r>
    </w:p>
    <w:sectPr w:rsidRPr="009B533E" w:rsidR="00960296" w:rsidSect="00A539D7">
      <w:footerReference w:type="default" r:id="rId8"/>
      <w:pgSz w:w="11906" w:h="16838" w:orient="portrait"/>
      <w:pgMar w:top="1134" w:right="1134" w:bottom="1134" w:left="1701"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2025-12-05T13:05:28" w:id="2139860721">
    <w:p xmlns:w14="http://schemas.microsoft.com/office/word/2010/wordml" xmlns:w="http://schemas.openxmlformats.org/wordprocessingml/2006/main" w:rsidR="13B0D4D2" w:rsidRDefault="75201854" w14:paraId="0F94814D" w14:textId="40A9DE4C">
      <w:pPr>
        <w:pStyle w:val="CommentText"/>
      </w:pPr>
      <w:r>
        <w:rPr>
          <w:rStyle w:val="CommentReference"/>
        </w:rPr>
        <w:annotationRef/>
      </w:r>
      <w:r w:rsidRPr="7909C758" w:rsidR="50A78FBD">
        <w:t>"Läbivalt" ja "vastavas käändes" koos kasutamine ei ole vajalik. "Vastavas käändes" näitab juba iseenesest, et asendatavaid on mitu ning need on eri käänetes. Seega piisaks vaid "vastavas käändes" kasutamisest. Arvestada läbivalt.</w:t>
      </w:r>
    </w:p>
    <w:p xmlns:w14="http://schemas.microsoft.com/office/word/2010/wordml" xmlns:w="http://schemas.openxmlformats.org/wordprocessingml/2006/main" w:rsidR="341E0C30" w:rsidRDefault="4A0281DF" w14:paraId="6608709C" w14:textId="2E848BAC">
      <w:pPr>
        <w:pStyle w:val="CommentText"/>
      </w:pPr>
    </w:p>
    <w:p xmlns:w14="http://schemas.microsoft.com/office/word/2010/wordml" xmlns:w="http://schemas.openxmlformats.org/wordprocessingml/2006/main" w:rsidR="3F3FA44A" w:rsidRDefault="42AC436B" w14:paraId="77F28155" w14:textId="45571871">
      <w:pPr>
        <w:pStyle w:val="CommentText"/>
      </w:pPr>
      <w:r w:rsidRPr="2E87DE14" w:rsidR="59549CB2">
        <w:t>Vt lisaks HÕNTE käsiraamat lk 96 p 17 selgitus.</w:t>
      </w:r>
    </w:p>
  </w:comment>
  <w:comment xmlns:w="http://schemas.openxmlformats.org/wordprocessingml/2006/main" w:initials="MJ" w:author="Markus Ühtigi - JUSTDIGI" w:date="12/05/2025 13:16:44" w:id="206294459">
    <w:p xmlns:w14="http://schemas.microsoft.com/office/word/2010/wordml" w:rsidR="7F9FAE5F" w:rsidRDefault="04BBC2AC" w14:paraId="54F2871B" w14:textId="60B51337">
      <w:pPr>
        <w:pStyle w:val="CommentText"/>
      </w:pPr>
      <w:r>
        <w:rPr>
          <w:rStyle w:val="CommentReference"/>
        </w:rPr>
        <w:annotationRef/>
      </w:r>
      <w:r w:rsidRPr="5CB1B862" w:rsidR="05D44730">
        <w:t>Muudetavas redaktsioonis on sellele õigusaktile esimest korda viidatud §-s 108. See tähendab, et paragrahvi 38 selle viite lisamine tähendaks esmakordset viitamist nimetatud õigusaktile. See tähendab, et sellele tuleb viidata HÕNTE § 29 lg 4 kohaselt. Arvestada siis ka, et paragrahvi 108 puhul ei oleks siis tegemist enam esmakordse viitamisega, mistõttu saab seal piirduda HÕNTE § 29 lg 3 kohase viitamisega.</w:t>
      </w:r>
    </w:p>
    <w:p xmlns:w14="http://schemas.microsoft.com/office/word/2010/wordml" w:rsidR="7D88E251" w:rsidRDefault="255FF0E9" w14:paraId="707B12E4" w14:textId="71080853">
      <w:pPr>
        <w:pStyle w:val="CommentText"/>
      </w:pPr>
    </w:p>
    <w:p xmlns:w14="http://schemas.microsoft.com/office/word/2010/wordml" w:rsidR="0B77C3C0" w:rsidRDefault="0E688609" w14:paraId="1DB17BE9" w14:textId="42F37B90">
      <w:pPr>
        <w:pStyle w:val="CommentText"/>
      </w:pPr>
      <w:r w:rsidRPr="50BC26B8" w:rsidR="5AC94FF7">
        <w:t>Põhimõte on see, et kui terviklikku seaduse teksti järjest lugeda, siis õigusakti esmakordsel mainimisel oleks nimetatud ka täiendavad andmed HÕNTE § 29 lg 4 kohaselt.</w:t>
      </w:r>
    </w:p>
  </w:comment>
  <w:comment xmlns:w="http://schemas.openxmlformats.org/wordprocessingml/2006/main" w:initials="MJ" w:author="Markus Ühtigi - JUSTDIGI" w:date="2025-12-05T13:22:09" w:id="1309757690">
    <w:p xmlns:w14="http://schemas.microsoft.com/office/word/2010/wordml" xmlns:w="http://schemas.openxmlformats.org/wordprocessingml/2006/main" w:rsidR="29900CDC" w:rsidRDefault="40E97DB2" w14:paraId="55D64430" w14:textId="63D93915">
      <w:pPr>
        <w:pStyle w:val="CommentText"/>
      </w:pPr>
      <w:r>
        <w:rPr>
          <w:rStyle w:val="CommentReference"/>
        </w:rPr>
        <w:annotationRef/>
      </w:r>
      <w:r w:rsidRPr="1C8AA896" w:rsidR="04AFAB9C">
        <w:t>Peab olema "paragrahv".</w:t>
      </w:r>
    </w:p>
  </w:comment>
  <w:comment xmlns:w="http://schemas.openxmlformats.org/wordprocessingml/2006/main" w:initials="MJ" w:author="Markus Ühtigi - JUSTDIGI" w:date="2025-12-05T13:24:08" w:id="1322241426">
    <w:p xmlns:w14="http://schemas.microsoft.com/office/word/2010/wordml" xmlns:w="http://schemas.openxmlformats.org/wordprocessingml/2006/main" w:rsidR="743856F3" w:rsidRDefault="14C0161A" w14:paraId="177DF277" w14:textId="67CE000E">
      <w:pPr>
        <w:pStyle w:val="CommentText"/>
      </w:pPr>
      <w:r>
        <w:rPr>
          <w:rStyle w:val="CommentReference"/>
        </w:rPr>
        <w:annotationRef/>
      </w:r>
      <w:r w:rsidRPr="0120249B" w:rsidR="1943AD8E">
        <w:t>Jutumärgid ja semikoolon peaks olema muutmispunkti lõpus, mitte keskel.</w:t>
      </w:r>
    </w:p>
  </w:comment>
  <w:comment xmlns:w="http://schemas.openxmlformats.org/wordprocessingml/2006/main" w:initials="MJ" w:author="Markus Ühtigi - JUSTDIGI" w:date="2025-12-05T13:28:47" w:id="937415234">
    <w:p xmlns:w14="http://schemas.microsoft.com/office/word/2010/wordml" xmlns:w="http://schemas.openxmlformats.org/wordprocessingml/2006/main" w:rsidR="6675AD9F" w:rsidRDefault="16106965" w14:paraId="3FF792D0" w14:textId="6696E12E">
      <w:pPr>
        <w:pStyle w:val="CommentText"/>
      </w:pPr>
      <w:r>
        <w:rPr>
          <w:rStyle w:val="CommentReference"/>
        </w:rPr>
        <w:annotationRef/>
      </w:r>
      <w:r w:rsidRPr="4C5B6FF4" w:rsidR="1B90F732">
        <w:t>Peatükk ei ole jao osa, vaid vastupidi. Siin ilmselt mõeldud seega nii:</w:t>
      </w:r>
    </w:p>
    <w:p xmlns:w14="http://schemas.microsoft.com/office/word/2010/wordml" xmlns:w="http://schemas.openxmlformats.org/wordprocessingml/2006/main" w:rsidR="5D7B6759" w:rsidRDefault="25928471" w14:paraId="54976C54" w14:textId="5E6DFC4D">
      <w:pPr>
        <w:pStyle w:val="CommentText"/>
      </w:pPr>
    </w:p>
    <w:p xmlns:w14="http://schemas.microsoft.com/office/word/2010/wordml" xmlns:w="http://schemas.openxmlformats.org/wordprocessingml/2006/main" w:rsidR="3CFA421C" w:rsidRDefault="1619B6CE" w14:paraId="271B465F" w14:textId="63D4B592">
      <w:pPr>
        <w:pStyle w:val="CommentText"/>
      </w:pPr>
      <w:r w:rsidRPr="5F95B3B9" w:rsidR="57BF94AC">
        <w:t>"27) seaduse 3. peatüki pealkiri muudetakse ja sõnastatakse järgmiselt:".</w:t>
      </w:r>
    </w:p>
    <w:p xmlns:w14="http://schemas.microsoft.com/office/word/2010/wordml" xmlns:w="http://schemas.openxmlformats.org/wordprocessingml/2006/main" w:rsidR="0A60D536" w:rsidRDefault="3611E17C" w14:paraId="26D703AB" w14:textId="66075E3A">
      <w:pPr>
        <w:pStyle w:val="CommentText"/>
      </w:pPr>
    </w:p>
    <w:p xmlns:w14="http://schemas.microsoft.com/office/word/2010/wordml" xmlns:w="http://schemas.openxmlformats.org/wordprocessingml/2006/main" w:rsidR="61002933" w:rsidRDefault="60CEDC52" w14:paraId="4F21E305" w14:textId="5A557EB7">
      <w:pPr>
        <w:pStyle w:val="CommentText"/>
      </w:pPr>
      <w:r w:rsidRPr="513B580B" w:rsidR="18A8265F">
        <w:t>Vt ka näide HÕNTE käsiraamat lk 93.</w:t>
      </w:r>
    </w:p>
  </w:comment>
  <w:comment xmlns:w="http://schemas.openxmlformats.org/wordprocessingml/2006/main" w:initials="MJ" w:author="Markus Ühtigi - JUSTDIGI" w:date="2025-12-05T13:31:01" w:id="1632750630">
    <w:p xmlns:w14="http://schemas.microsoft.com/office/word/2010/wordml" xmlns:w="http://schemas.openxmlformats.org/wordprocessingml/2006/main" w:rsidR="24C9C833" w:rsidRDefault="7FE46976" w14:paraId="426FE4BE" w14:textId="344982DF">
      <w:pPr>
        <w:pStyle w:val="CommentText"/>
      </w:pPr>
      <w:r>
        <w:rPr>
          <w:rStyle w:val="CommentReference"/>
        </w:rPr>
        <w:annotationRef/>
      </w:r>
      <w:r w:rsidRPr="1A3AD723" w:rsidR="0680D556">
        <w:t>Peab olema "lauseosa". Vt ka nt HÕNTE käsiraamat lk 94 p 11 all näide.</w:t>
      </w:r>
    </w:p>
    <w:p xmlns:w14="http://schemas.microsoft.com/office/word/2010/wordml" xmlns:w="http://schemas.openxmlformats.org/wordprocessingml/2006/main" w:rsidR="7355B8DA" w:rsidRDefault="457572E2" w14:paraId="5B695ECA" w14:textId="5ABEF2D9">
      <w:pPr>
        <w:pStyle w:val="CommentText"/>
      </w:pPr>
    </w:p>
    <w:p xmlns:w14="http://schemas.microsoft.com/office/word/2010/wordml" xmlns:w="http://schemas.openxmlformats.org/wordprocessingml/2006/main" w:rsidR="30E276E2" w:rsidRDefault="72827243" w14:paraId="42F7AF07" w14:textId="4ED37319">
      <w:pPr>
        <w:pStyle w:val="CommentText"/>
      </w:pPr>
      <w:r w:rsidRPr="619F6091" w:rsidR="32984E14">
        <w:t>Lisaks: lõiketähis (1) ei kuulu sissejuhatava lauseosa alla, vt ülal viidatud näide.</w:t>
      </w:r>
    </w:p>
  </w:comment>
</w:comments>
</file>

<file path=word/commentsExtended.xml><?xml version="1.0" encoding="utf-8"?>
<w15:commentsEx xmlns:mc="http://schemas.openxmlformats.org/markup-compatibility/2006" xmlns:w15="http://schemas.microsoft.com/office/word/2012/wordml" mc:Ignorable="w15">
  <w15:commentEx w15:done="0" w15:paraId="77F28155"/>
  <w15:commentEx w15:done="0" w15:paraId="1DB17BE9"/>
  <w15:commentEx w15:done="0" w15:paraId="55D64430"/>
  <w15:commentEx w15:done="0" w15:paraId="177DF277"/>
  <w15:commentEx w15:done="0" w15:paraId="4F21E305"/>
  <w15:commentEx w15:done="0" w15:paraId="42F7AF07"/>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28FA735" w16cex:dateUtc="2025-12-05T11:05:28.111Z"/>
  <w16cex:commentExtensible w16cex:durableId="659577E6" w16cex:dateUtc="2025-12-05T11:16:44.181Z"/>
  <w16cex:commentExtensible w16cex:durableId="03E044B0" w16cex:dateUtc="2025-12-05T11:22:09.913Z"/>
  <w16cex:commentExtensible w16cex:durableId="6291959C" w16cex:dateUtc="2025-12-05T11:24:08.587Z"/>
  <w16cex:commentExtensible w16cex:durableId="7AA6BB0B" w16cex:dateUtc="2025-12-05T11:28:47.307Z"/>
  <w16cex:commentExtensible w16cex:durableId="20D76862" w16cex:dateUtc="2025-12-05T11:31:01.899Z"/>
</w16cex:commentsExtensible>
</file>

<file path=word/commentsIds.xml><?xml version="1.0" encoding="utf-8"?>
<w16cid:commentsIds xmlns:mc="http://schemas.openxmlformats.org/markup-compatibility/2006" xmlns:w16cid="http://schemas.microsoft.com/office/word/2016/wordml/cid" mc:Ignorable="w16cid">
  <w16cid:commentId w16cid:paraId="77F28155" w16cid:durableId="228FA735"/>
  <w16cid:commentId w16cid:paraId="1DB17BE9" w16cid:durableId="659577E6"/>
  <w16cid:commentId w16cid:paraId="55D64430" w16cid:durableId="03E044B0"/>
  <w16cid:commentId w16cid:paraId="177DF277" w16cid:durableId="6291959C"/>
  <w16cid:commentId w16cid:paraId="4F21E305" w16cid:durableId="7AA6BB0B"/>
  <w16cid:commentId w16cid:paraId="42F7AF07" w16cid:durableId="20D768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6A7B" w:rsidP="00CA6A7B" w:rsidRDefault="00CA6A7B" w14:paraId="71BB12DB" w14:textId="77777777">
      <w:pPr>
        <w:spacing w:after="0" w:line="240" w:lineRule="auto"/>
      </w:pPr>
      <w:r>
        <w:separator/>
      </w:r>
    </w:p>
  </w:endnote>
  <w:endnote w:type="continuationSeparator" w:id="0">
    <w:p w:rsidR="00CA6A7B" w:rsidP="00CA6A7B" w:rsidRDefault="00CA6A7B" w14:paraId="0614DF2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2142340"/>
      <w:docPartObj>
        <w:docPartGallery w:val="Page Numbers (Bottom of Page)"/>
        <w:docPartUnique/>
      </w:docPartObj>
    </w:sdtPr>
    <w:sdtEndPr/>
    <w:sdtContent>
      <w:p w:rsidR="00CA6A7B" w:rsidRDefault="00CA6A7B" w14:paraId="7D4F256F" w14:textId="1EF5357B">
        <w:pPr>
          <w:pStyle w:val="Jalus"/>
          <w:jc w:val="center"/>
        </w:pPr>
        <w:r>
          <w:fldChar w:fldCharType="begin"/>
        </w:r>
        <w:r>
          <w:instrText>PAGE   \* MERGEFORMAT</w:instrText>
        </w:r>
        <w:r>
          <w:fldChar w:fldCharType="separate"/>
        </w:r>
        <w:r>
          <w:t>2</w:t>
        </w:r>
        <w:r>
          <w:fldChar w:fldCharType="end"/>
        </w:r>
      </w:p>
    </w:sdtContent>
  </w:sdt>
  <w:p w:rsidR="00CA6A7B" w:rsidRDefault="00CA6A7B" w14:paraId="27FFBCB0"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6A7B" w:rsidP="00CA6A7B" w:rsidRDefault="00CA6A7B" w14:paraId="3958FDBE" w14:textId="77777777">
      <w:pPr>
        <w:spacing w:after="0" w:line="240" w:lineRule="auto"/>
      </w:pPr>
      <w:r>
        <w:separator/>
      </w:r>
    </w:p>
  </w:footnote>
  <w:footnote w:type="continuationSeparator" w:id="0">
    <w:p w:rsidR="00CA6A7B" w:rsidP="00CA6A7B" w:rsidRDefault="00CA6A7B" w14:paraId="787B4D4F"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018AE"/>
    <w:multiLevelType w:val="hybridMultilevel"/>
    <w:tmpl w:val="F7562A78"/>
    <w:lvl w:ilvl="0" w:tplc="C8A05174">
      <w:start w:val="1"/>
      <w:numFmt w:val="decimal"/>
      <w:lvlText w:val="(%1)"/>
      <w:lvlJc w:val="left"/>
      <w:pPr>
        <w:ind w:left="360" w:hanging="360"/>
      </w:pPr>
      <w:rPr>
        <w:rFonts w:hint="default"/>
        <w:b w:val="0"/>
        <w:bCs w:val="0"/>
      </w:rPr>
    </w:lvl>
    <w:lvl w:ilvl="1" w:tplc="04250019">
      <w:start w:val="1"/>
      <w:numFmt w:val="lowerLetter"/>
      <w:lvlText w:val="%2."/>
      <w:lvlJc w:val="left"/>
      <w:pPr>
        <w:ind w:left="699" w:hanging="360"/>
      </w:pPr>
    </w:lvl>
    <w:lvl w:ilvl="2" w:tplc="0425001B" w:tentative="1">
      <w:start w:val="1"/>
      <w:numFmt w:val="lowerRoman"/>
      <w:lvlText w:val="%3."/>
      <w:lvlJc w:val="right"/>
      <w:pPr>
        <w:ind w:left="1419" w:hanging="180"/>
      </w:pPr>
    </w:lvl>
    <w:lvl w:ilvl="3" w:tplc="0425000F" w:tentative="1">
      <w:start w:val="1"/>
      <w:numFmt w:val="decimal"/>
      <w:lvlText w:val="%4."/>
      <w:lvlJc w:val="left"/>
      <w:pPr>
        <w:ind w:left="2139" w:hanging="360"/>
      </w:pPr>
    </w:lvl>
    <w:lvl w:ilvl="4" w:tplc="04250019" w:tentative="1">
      <w:start w:val="1"/>
      <w:numFmt w:val="lowerLetter"/>
      <w:lvlText w:val="%5."/>
      <w:lvlJc w:val="left"/>
      <w:pPr>
        <w:ind w:left="2859" w:hanging="360"/>
      </w:pPr>
    </w:lvl>
    <w:lvl w:ilvl="5" w:tplc="0425001B" w:tentative="1">
      <w:start w:val="1"/>
      <w:numFmt w:val="lowerRoman"/>
      <w:lvlText w:val="%6."/>
      <w:lvlJc w:val="right"/>
      <w:pPr>
        <w:ind w:left="3579" w:hanging="180"/>
      </w:pPr>
    </w:lvl>
    <w:lvl w:ilvl="6" w:tplc="0425000F" w:tentative="1">
      <w:start w:val="1"/>
      <w:numFmt w:val="decimal"/>
      <w:lvlText w:val="%7."/>
      <w:lvlJc w:val="left"/>
      <w:pPr>
        <w:ind w:left="4299" w:hanging="360"/>
      </w:pPr>
    </w:lvl>
    <w:lvl w:ilvl="7" w:tplc="04250019" w:tentative="1">
      <w:start w:val="1"/>
      <w:numFmt w:val="lowerLetter"/>
      <w:lvlText w:val="%8."/>
      <w:lvlJc w:val="left"/>
      <w:pPr>
        <w:ind w:left="5019" w:hanging="360"/>
      </w:pPr>
    </w:lvl>
    <w:lvl w:ilvl="8" w:tplc="0425001B" w:tentative="1">
      <w:start w:val="1"/>
      <w:numFmt w:val="lowerRoman"/>
      <w:lvlText w:val="%9."/>
      <w:lvlJc w:val="right"/>
      <w:pPr>
        <w:ind w:left="5739" w:hanging="180"/>
      </w:pPr>
    </w:lvl>
  </w:abstractNum>
  <w:abstractNum w:abstractNumId="1" w15:restartNumberingAfterBreak="0">
    <w:nsid w:val="053B5EF1"/>
    <w:multiLevelType w:val="hybridMultilevel"/>
    <w:tmpl w:val="ED2EB89A"/>
    <w:lvl w:ilvl="0" w:tplc="1CB6E5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61D42FF"/>
    <w:multiLevelType w:val="hybridMultilevel"/>
    <w:tmpl w:val="1FCC21F6"/>
    <w:lvl w:ilvl="0" w:tplc="891A3D2C">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817ADB"/>
    <w:multiLevelType w:val="hybridMultilevel"/>
    <w:tmpl w:val="7144968A"/>
    <w:lvl w:ilvl="0" w:tplc="B120C6A0">
      <w:start w:val="1"/>
      <w:numFmt w:val="decimal"/>
      <w:lvlText w:val="(%1)"/>
      <w:lvlJc w:val="left"/>
      <w:pPr>
        <w:ind w:left="10"/>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1" w:tplc="0C8CAB42">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AEC698F0">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A600D934">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38209448">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03120876">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E2FC8454">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0522665C">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36DCFFC2">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13526F22"/>
    <w:multiLevelType w:val="hybridMultilevel"/>
    <w:tmpl w:val="C0A89C6E"/>
    <w:lvl w:ilvl="0" w:tplc="BF1625AC">
      <w:start w:val="1"/>
      <w:numFmt w:val="decimal"/>
      <w:lvlText w:val="(%1)"/>
      <w:lvlJc w:val="left"/>
      <w:pPr>
        <w:ind w:left="10"/>
      </w:pPr>
      <w:rPr>
        <w:rFonts w:ascii="Times New Roman" w:hAnsi="Times New Roman" w:eastAsia="Times New Roman" w:cs="Times New Roman"/>
        <w:b w:val="0"/>
        <w:i w:val="0"/>
        <w:strike w:val="0"/>
        <w:dstrike w:val="0"/>
        <w:color w:val="000000"/>
        <w:sz w:val="22"/>
        <w:szCs w:val="22"/>
        <w:u w:val="none" w:color="000000"/>
        <w:bdr w:val="none" w:color="auto" w:sz="0" w:space="0"/>
        <w:shd w:val="clear" w:color="auto" w:fill="auto"/>
        <w:vertAlign w:val="baseline"/>
      </w:rPr>
    </w:lvl>
    <w:lvl w:ilvl="1" w:tplc="DD00FAD2">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F53CB164">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BED8E38A">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AD1CBBFE">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8F4005E8">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D0FCD290">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65A60D4C">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5D8C5914">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5" w15:restartNumberingAfterBreak="0">
    <w:nsid w:val="13AB478D"/>
    <w:multiLevelType w:val="hybridMultilevel"/>
    <w:tmpl w:val="D376EAEA"/>
    <w:lvl w:ilvl="0" w:tplc="D8BAEC7C">
      <w:start w:val="1"/>
      <w:numFmt w:val="decimal"/>
      <w:lvlText w:val="%1)"/>
      <w:lvlJc w:val="left"/>
      <w:pPr>
        <w:ind w:left="21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02EA2FA8">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B3E02DE4">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0DF60280">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68C480A8">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352423D8">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6B6C8E76">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B94AE8F4">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84403298">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6" w15:restartNumberingAfterBreak="0">
    <w:nsid w:val="142177E1"/>
    <w:multiLevelType w:val="hybridMultilevel"/>
    <w:tmpl w:val="A93C0DDE"/>
    <w:lvl w:ilvl="0" w:tplc="5E9C18D4">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A795666"/>
    <w:multiLevelType w:val="hybridMultilevel"/>
    <w:tmpl w:val="E242C23E"/>
    <w:lvl w:ilvl="0" w:tplc="B14430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B4B418A"/>
    <w:multiLevelType w:val="hybridMultilevel"/>
    <w:tmpl w:val="1F545382"/>
    <w:lvl w:ilvl="0" w:tplc="383261A0">
      <w:start w:val="1"/>
      <w:numFmt w:val="decimal"/>
      <w:lvlText w:val="(%1)"/>
      <w:lvlJc w:val="left"/>
      <w:pPr>
        <w:ind w:left="720" w:hanging="36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F152BDC"/>
    <w:multiLevelType w:val="hybridMultilevel"/>
    <w:tmpl w:val="05563346"/>
    <w:lvl w:ilvl="0" w:tplc="5E9C18D4">
      <w:start w:val="1"/>
      <w:numFmt w:val="decimal"/>
      <w:lvlText w:val="%1)"/>
      <w:lvlJc w:val="left"/>
      <w:pPr>
        <w:ind w:left="360" w:hanging="360"/>
      </w:pPr>
      <w:rPr>
        <w:rFonts w:hint="default"/>
        <w:b/>
        <w:bCs/>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260D7415"/>
    <w:multiLevelType w:val="hybridMultilevel"/>
    <w:tmpl w:val="96303C84"/>
    <w:lvl w:ilvl="0" w:tplc="C8A0517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8590B08"/>
    <w:multiLevelType w:val="hybridMultilevel"/>
    <w:tmpl w:val="86C494F6"/>
    <w:lvl w:ilvl="0" w:tplc="EA6CE3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6A170BD"/>
    <w:multiLevelType w:val="hybridMultilevel"/>
    <w:tmpl w:val="DD246320"/>
    <w:lvl w:ilvl="0" w:tplc="383261A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FFAE3B8A">
      <w:start w:val="1"/>
      <w:numFmt w:val="lowerLetter"/>
      <w:lvlText w:val="%2"/>
      <w:lvlJc w:val="left"/>
      <w:pPr>
        <w:ind w:left="112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7DAE1918">
      <w:start w:val="1"/>
      <w:numFmt w:val="lowerRoman"/>
      <w:lvlText w:val="%3"/>
      <w:lvlJc w:val="left"/>
      <w:pPr>
        <w:ind w:left="184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07BC25D4">
      <w:start w:val="1"/>
      <w:numFmt w:val="decimal"/>
      <w:lvlText w:val="%4"/>
      <w:lvlJc w:val="left"/>
      <w:pPr>
        <w:ind w:left="256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7AEAFC20">
      <w:start w:val="1"/>
      <w:numFmt w:val="lowerLetter"/>
      <w:lvlText w:val="%5"/>
      <w:lvlJc w:val="left"/>
      <w:pPr>
        <w:ind w:left="328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F54E657C">
      <w:start w:val="1"/>
      <w:numFmt w:val="lowerRoman"/>
      <w:lvlText w:val="%6"/>
      <w:lvlJc w:val="left"/>
      <w:pPr>
        <w:ind w:left="400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DE784662">
      <w:start w:val="1"/>
      <w:numFmt w:val="decimal"/>
      <w:lvlText w:val="%7"/>
      <w:lvlJc w:val="left"/>
      <w:pPr>
        <w:ind w:left="472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B16E4A12">
      <w:start w:val="1"/>
      <w:numFmt w:val="lowerLetter"/>
      <w:lvlText w:val="%8"/>
      <w:lvlJc w:val="left"/>
      <w:pPr>
        <w:ind w:left="544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FD3ECEC4">
      <w:start w:val="1"/>
      <w:numFmt w:val="lowerRoman"/>
      <w:lvlText w:val="%9"/>
      <w:lvlJc w:val="left"/>
      <w:pPr>
        <w:ind w:left="616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13" w15:restartNumberingAfterBreak="0">
    <w:nsid w:val="3CF72167"/>
    <w:multiLevelType w:val="multilevel"/>
    <w:tmpl w:val="A43AED98"/>
    <w:lvl w:ilvl="0">
      <w:start w:val="1"/>
      <w:numFmt w:val="decimal"/>
      <w:lvlText w:val="%1)"/>
      <w:lvlJc w:val="left"/>
      <w:pPr>
        <w:tabs>
          <w:tab w:val="num" w:pos="360"/>
        </w:tabs>
        <w:ind w:left="360" w:hanging="360"/>
      </w:pPr>
      <w:rPr>
        <w:rFonts w:ascii="Times New Roman" w:hAnsi="Times New Roman" w:cs="Times New Roman" w:eastAsiaTheme="minorHAns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3D58145D"/>
    <w:multiLevelType w:val="hybridMultilevel"/>
    <w:tmpl w:val="6270E2BA"/>
    <w:lvl w:ilvl="0" w:tplc="C8A05174">
      <w:start w:val="1"/>
      <w:numFmt w:val="decimal"/>
      <w:lvlText w:val="(%1)"/>
      <w:lvlJc w:val="left"/>
      <w:pPr>
        <w:ind w:left="0"/>
      </w:pPr>
      <w:rPr>
        <w:rFonts w:hint="default"/>
        <w:b w:val="0"/>
        <w:bCs w:val="0"/>
        <w:i w:val="0"/>
        <w:strike w:val="0"/>
        <w:dstrike w:val="0"/>
        <w:color w:val="000000"/>
        <w:sz w:val="24"/>
        <w:szCs w:val="24"/>
        <w:u w:val="none" w:color="000000"/>
        <w:bdr w:val="none" w:color="auto" w:sz="0" w:space="0"/>
        <w:shd w:val="clear" w:color="auto" w:fill="auto"/>
        <w:vertAlign w:val="baseline"/>
      </w:rPr>
    </w:lvl>
    <w:lvl w:ilvl="1" w:tplc="FFFFFFFF">
      <w:start w:val="1"/>
      <w:numFmt w:val="lowerLetter"/>
      <w:lvlText w:val="%2"/>
      <w:lvlJc w:val="left"/>
      <w:pPr>
        <w:ind w:left="112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FFFFFFFF">
      <w:start w:val="1"/>
      <w:numFmt w:val="lowerRoman"/>
      <w:lvlText w:val="%3"/>
      <w:lvlJc w:val="left"/>
      <w:pPr>
        <w:ind w:left="184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FFFFFFFF">
      <w:start w:val="1"/>
      <w:numFmt w:val="decimal"/>
      <w:lvlText w:val="%4"/>
      <w:lvlJc w:val="left"/>
      <w:pPr>
        <w:ind w:left="256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FFFFFFFF">
      <w:start w:val="1"/>
      <w:numFmt w:val="lowerLetter"/>
      <w:lvlText w:val="%5"/>
      <w:lvlJc w:val="left"/>
      <w:pPr>
        <w:ind w:left="328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FFFFFFFF">
      <w:start w:val="1"/>
      <w:numFmt w:val="lowerRoman"/>
      <w:lvlText w:val="%6"/>
      <w:lvlJc w:val="left"/>
      <w:pPr>
        <w:ind w:left="400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FFFFFFFF">
      <w:start w:val="1"/>
      <w:numFmt w:val="decimal"/>
      <w:lvlText w:val="%7"/>
      <w:lvlJc w:val="left"/>
      <w:pPr>
        <w:ind w:left="472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FFFFFFFF">
      <w:start w:val="1"/>
      <w:numFmt w:val="lowerLetter"/>
      <w:lvlText w:val="%8"/>
      <w:lvlJc w:val="left"/>
      <w:pPr>
        <w:ind w:left="544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FFFFFFFF">
      <w:start w:val="1"/>
      <w:numFmt w:val="lowerRoman"/>
      <w:lvlText w:val="%9"/>
      <w:lvlJc w:val="left"/>
      <w:pPr>
        <w:ind w:left="616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15" w15:restartNumberingAfterBreak="0">
    <w:nsid w:val="43FE33A0"/>
    <w:multiLevelType w:val="hybridMultilevel"/>
    <w:tmpl w:val="57886C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DD406DC"/>
    <w:multiLevelType w:val="hybridMultilevel"/>
    <w:tmpl w:val="D0AABE5E"/>
    <w:lvl w:ilvl="0" w:tplc="8C5AFB0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173604E"/>
    <w:multiLevelType w:val="hybridMultilevel"/>
    <w:tmpl w:val="CCE889E4"/>
    <w:lvl w:ilvl="0" w:tplc="5C582A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17376DD"/>
    <w:multiLevelType w:val="multilevel"/>
    <w:tmpl w:val="5F7478C4"/>
    <w:lvl w:ilvl="0">
      <w:start w:val="1"/>
      <w:numFmt w:val="decimal"/>
      <w:lvlText w:val="%1)"/>
      <w:lvlJc w:val="left"/>
      <w:pPr>
        <w:tabs>
          <w:tab w:val="num" w:pos="360"/>
        </w:tabs>
        <w:ind w:left="360" w:hanging="360"/>
      </w:pPr>
      <w:rPr>
        <w:rFonts w:ascii="Times New Roman" w:hAnsi="Times New Roman" w:cs="Times New Roman" w:eastAsiaTheme="minorHAns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576872D0"/>
    <w:multiLevelType w:val="hybridMultilevel"/>
    <w:tmpl w:val="C17097C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88C43E9"/>
    <w:multiLevelType w:val="hybridMultilevel"/>
    <w:tmpl w:val="E49483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93E5A35"/>
    <w:multiLevelType w:val="hybridMultilevel"/>
    <w:tmpl w:val="6D26DE1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C9F003B"/>
    <w:multiLevelType w:val="hybridMultilevel"/>
    <w:tmpl w:val="623623A2"/>
    <w:lvl w:ilvl="0" w:tplc="723CD1F6">
      <w:start w:val="1"/>
      <w:numFmt w:val="decimal"/>
      <w:lvlText w:val="(%1)"/>
      <w:lvlJc w:val="left"/>
      <w:pPr>
        <w:ind w:left="1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1C1CA42A">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7A44EC14">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47F86176">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770A5EDE">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E5962B1C">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5AD64F90">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C56A1C7E">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6AAA7362">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23" w15:restartNumberingAfterBreak="0">
    <w:nsid w:val="5DE90FC0"/>
    <w:multiLevelType w:val="hybridMultilevel"/>
    <w:tmpl w:val="E00CE500"/>
    <w:lvl w:ilvl="0" w:tplc="04250011">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57E5A59"/>
    <w:multiLevelType w:val="hybridMultilevel"/>
    <w:tmpl w:val="BF9EC872"/>
    <w:lvl w:ilvl="0" w:tplc="332EC460">
      <w:start w:val="5"/>
      <w:numFmt w:val="decimal"/>
      <w:lvlText w:val="%1)"/>
      <w:lvlJc w:val="left"/>
      <w:pPr>
        <w:ind w:left="21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D51E6F42">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A6DE1A8E">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12FE1714">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D3726CF8">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DC6E0ACA">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29A4F4B4">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2ADCB716">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8030350E">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25" w15:restartNumberingAfterBreak="0">
    <w:nsid w:val="68CC335F"/>
    <w:multiLevelType w:val="hybridMultilevel"/>
    <w:tmpl w:val="EDBE5392"/>
    <w:lvl w:ilvl="0" w:tplc="5E9C18D4">
      <w:start w:val="1"/>
      <w:numFmt w:val="decimal"/>
      <w:lvlText w:val="%1)"/>
      <w:lvlJc w:val="left"/>
      <w:pPr>
        <w:ind w:left="36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D1226A8"/>
    <w:multiLevelType w:val="hybridMultilevel"/>
    <w:tmpl w:val="4D341C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F555406"/>
    <w:multiLevelType w:val="hybridMultilevel"/>
    <w:tmpl w:val="D13804D2"/>
    <w:lvl w:ilvl="0" w:tplc="C8A05174">
      <w:start w:val="1"/>
      <w:numFmt w:val="decimal"/>
      <w:lvlText w:val="(%1)"/>
      <w:lvlJc w:val="left"/>
      <w:pPr>
        <w:ind w:left="720" w:hanging="360"/>
      </w:pPr>
      <w:rPr>
        <w:rFonts w:hint="default"/>
        <w:b w:val="0"/>
        <w:bCs w:val="0"/>
        <w:i w:val="0"/>
        <w:strike w:val="0"/>
        <w:dstrike w:val="0"/>
        <w:color w:val="000000"/>
        <w:sz w:val="24"/>
        <w:szCs w:val="24"/>
        <w:u w:val="none" w:color="000000"/>
        <w:bdr w:val="none" w:color="auto" w:sz="0" w:space="0"/>
        <w:shd w:val="clear" w:color="auto" w:fil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7735BF0"/>
    <w:multiLevelType w:val="hybridMultilevel"/>
    <w:tmpl w:val="8102B600"/>
    <w:lvl w:ilvl="0" w:tplc="71486644">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8551A83"/>
    <w:multiLevelType w:val="hybridMultilevel"/>
    <w:tmpl w:val="854088E8"/>
    <w:lvl w:ilvl="0" w:tplc="C4187142">
      <w:start w:val="1"/>
      <w:numFmt w:val="decimal"/>
      <w:lvlText w:val="(%1)"/>
      <w:lvlJc w:val="left"/>
      <w:pPr>
        <w:ind w:left="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1" w:tplc="7BDAC300">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7C1CB030">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ABBCDC5A">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2638876E">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31281146">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E7DC7952">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DB865B20">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4E4E77DE">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30" w15:restartNumberingAfterBreak="0">
    <w:nsid w:val="78A700AD"/>
    <w:multiLevelType w:val="multilevel"/>
    <w:tmpl w:val="D5081F38"/>
    <w:lvl w:ilvl="0">
      <w:start w:val="1"/>
      <w:numFmt w:val="decimal"/>
      <w:lvlText w:val="%1)"/>
      <w:lvlJc w:val="left"/>
      <w:pPr>
        <w:tabs>
          <w:tab w:val="num" w:pos="360"/>
        </w:tabs>
        <w:ind w:left="360" w:hanging="360"/>
      </w:pPr>
      <w:rPr>
        <w:rFonts w:ascii="Times New Roman" w:hAnsi="Times New Roman" w:cs="Times New Roman" w:eastAsiaTheme="minorHAns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15:restartNumberingAfterBreak="0">
    <w:nsid w:val="7B0E2266"/>
    <w:multiLevelType w:val="hybridMultilevel"/>
    <w:tmpl w:val="37F62742"/>
    <w:lvl w:ilvl="0" w:tplc="71486644">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507E888E">
      <w:start w:val="1"/>
      <w:numFmt w:val="lowerLetter"/>
      <w:lvlText w:val="%2"/>
      <w:lvlJc w:val="left"/>
      <w:pPr>
        <w:ind w:left="75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117C0FFA">
      <w:start w:val="1"/>
      <w:numFmt w:val="lowerRoman"/>
      <w:lvlText w:val="%3"/>
      <w:lvlJc w:val="left"/>
      <w:pPr>
        <w:ind w:left="147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2B34D58E">
      <w:start w:val="1"/>
      <w:numFmt w:val="decimal"/>
      <w:lvlText w:val="%4"/>
      <w:lvlJc w:val="left"/>
      <w:pPr>
        <w:ind w:left="219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6A5CA1E4">
      <w:start w:val="1"/>
      <w:numFmt w:val="lowerLetter"/>
      <w:lvlText w:val="%5"/>
      <w:lvlJc w:val="left"/>
      <w:pPr>
        <w:ind w:left="291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2DC43C6C">
      <w:start w:val="1"/>
      <w:numFmt w:val="lowerRoman"/>
      <w:lvlText w:val="%6"/>
      <w:lvlJc w:val="left"/>
      <w:pPr>
        <w:ind w:left="363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5A54DBB4">
      <w:start w:val="1"/>
      <w:numFmt w:val="decimal"/>
      <w:lvlText w:val="%7"/>
      <w:lvlJc w:val="left"/>
      <w:pPr>
        <w:ind w:left="435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38F474F4">
      <w:start w:val="1"/>
      <w:numFmt w:val="lowerLetter"/>
      <w:lvlText w:val="%8"/>
      <w:lvlJc w:val="left"/>
      <w:pPr>
        <w:ind w:left="507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29D66CEA">
      <w:start w:val="1"/>
      <w:numFmt w:val="lowerRoman"/>
      <w:lvlText w:val="%9"/>
      <w:lvlJc w:val="left"/>
      <w:pPr>
        <w:ind w:left="5794"/>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abstractNum w:abstractNumId="32" w15:restartNumberingAfterBreak="0">
    <w:nsid w:val="7BFF467C"/>
    <w:multiLevelType w:val="hybridMultilevel"/>
    <w:tmpl w:val="6A56ED80"/>
    <w:lvl w:ilvl="0" w:tplc="0916F996">
      <w:start w:val="1"/>
      <w:numFmt w:val="decimal"/>
      <w:lvlText w:val="%1)"/>
      <w:lvlJc w:val="left"/>
      <w:pPr>
        <w:ind w:left="267"/>
      </w:pPr>
      <w:rPr>
        <w:rFonts w:ascii="Times New Roman" w:hAnsi="Times New Roman" w:eastAsia="Times New Roman" w:cs="Times New Roman"/>
        <w:b w:val="0"/>
        <w:i w:val="0"/>
        <w:strike w:val="0"/>
        <w:dstrike w:val="0"/>
        <w:color w:val="000000"/>
        <w:sz w:val="24"/>
        <w:szCs w:val="24"/>
        <w:u w:val="none" w:color="000000"/>
        <w:bdr w:val="none" w:color="auto" w:sz="0" w:space="0"/>
        <w:shd w:val="clear" w:color="auto" w:fill="auto"/>
        <w:vertAlign w:val="baseline"/>
      </w:rPr>
    </w:lvl>
    <w:lvl w:ilvl="1" w:tplc="94BC8D6E">
      <w:start w:val="1"/>
      <w:numFmt w:val="lowerLetter"/>
      <w:lvlText w:val="%2"/>
      <w:lvlJc w:val="left"/>
      <w:pPr>
        <w:ind w:left="11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2" w:tplc="3BBAD126">
      <w:start w:val="1"/>
      <w:numFmt w:val="lowerRoman"/>
      <w:lvlText w:val="%3"/>
      <w:lvlJc w:val="left"/>
      <w:pPr>
        <w:ind w:left="18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3" w:tplc="5A725AC6">
      <w:start w:val="1"/>
      <w:numFmt w:val="decimal"/>
      <w:lvlText w:val="%4"/>
      <w:lvlJc w:val="left"/>
      <w:pPr>
        <w:ind w:left="25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4" w:tplc="C04A82D2">
      <w:start w:val="1"/>
      <w:numFmt w:val="lowerLetter"/>
      <w:lvlText w:val="%5"/>
      <w:lvlJc w:val="left"/>
      <w:pPr>
        <w:ind w:left="329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5" w:tplc="5784D678">
      <w:start w:val="1"/>
      <w:numFmt w:val="lowerRoman"/>
      <w:lvlText w:val="%6"/>
      <w:lvlJc w:val="left"/>
      <w:pPr>
        <w:ind w:left="401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6" w:tplc="701A2F48">
      <w:start w:val="1"/>
      <w:numFmt w:val="decimal"/>
      <w:lvlText w:val="%7"/>
      <w:lvlJc w:val="left"/>
      <w:pPr>
        <w:ind w:left="473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7" w:tplc="45EE24B6">
      <w:start w:val="1"/>
      <w:numFmt w:val="lowerLetter"/>
      <w:lvlText w:val="%8"/>
      <w:lvlJc w:val="left"/>
      <w:pPr>
        <w:ind w:left="545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lvl w:ilvl="8" w:tplc="B8FE9970">
      <w:start w:val="1"/>
      <w:numFmt w:val="lowerRoman"/>
      <w:lvlText w:val="%9"/>
      <w:lvlJc w:val="left"/>
      <w:pPr>
        <w:ind w:left="6170"/>
      </w:pPr>
      <w:rPr>
        <w:rFonts w:ascii="Times New Roman" w:hAnsi="Times New Roman" w:eastAsia="Times New Roman" w:cs="Times New Roman"/>
        <w:b w:val="0"/>
        <w:i w:val="0"/>
        <w:strike w:val="0"/>
        <w:dstrike w:val="0"/>
        <w:color w:val="000000"/>
        <w:sz w:val="20"/>
        <w:szCs w:val="20"/>
        <w:u w:val="none" w:color="000000"/>
        <w:bdr w:val="none" w:color="auto" w:sz="0" w:space="0"/>
        <w:shd w:val="clear" w:color="auto" w:fill="auto"/>
        <w:vertAlign w:val="baseline"/>
      </w:rPr>
    </w:lvl>
  </w:abstractNum>
  <w:num w:numId="1" w16cid:durableId="672800061">
    <w:abstractNumId w:val="9"/>
  </w:num>
  <w:num w:numId="2" w16cid:durableId="1930653053">
    <w:abstractNumId w:val="0"/>
  </w:num>
  <w:num w:numId="3" w16cid:durableId="118379576">
    <w:abstractNumId w:val="5"/>
  </w:num>
  <w:num w:numId="4" w16cid:durableId="1554804832">
    <w:abstractNumId w:val="23"/>
  </w:num>
  <w:num w:numId="5" w16cid:durableId="406538152">
    <w:abstractNumId w:val="24"/>
  </w:num>
  <w:num w:numId="6" w16cid:durableId="884606550">
    <w:abstractNumId w:val="12"/>
  </w:num>
  <w:num w:numId="7" w16cid:durableId="264307087">
    <w:abstractNumId w:val="4"/>
  </w:num>
  <w:num w:numId="8" w16cid:durableId="1733848984">
    <w:abstractNumId w:val="29"/>
  </w:num>
  <w:num w:numId="9" w16cid:durableId="1551456119">
    <w:abstractNumId w:val="17"/>
  </w:num>
  <w:num w:numId="10" w16cid:durableId="2052148103">
    <w:abstractNumId w:val="31"/>
  </w:num>
  <w:num w:numId="11" w16cid:durableId="444690150">
    <w:abstractNumId w:val="2"/>
  </w:num>
  <w:num w:numId="12" w16cid:durableId="656344095">
    <w:abstractNumId w:val="21"/>
  </w:num>
  <w:num w:numId="13" w16cid:durableId="700279819">
    <w:abstractNumId w:val="22"/>
  </w:num>
  <w:num w:numId="14" w16cid:durableId="1860270240">
    <w:abstractNumId w:val="7"/>
  </w:num>
  <w:num w:numId="15" w16cid:durableId="4792753">
    <w:abstractNumId w:val="18"/>
  </w:num>
  <w:num w:numId="16" w16cid:durableId="550313534">
    <w:abstractNumId w:val="13"/>
  </w:num>
  <w:num w:numId="17" w16cid:durableId="1840730627">
    <w:abstractNumId w:val="30"/>
  </w:num>
  <w:num w:numId="18" w16cid:durableId="283007350">
    <w:abstractNumId w:val="32"/>
  </w:num>
  <w:num w:numId="19" w16cid:durableId="1226798854">
    <w:abstractNumId w:val="28"/>
  </w:num>
  <w:num w:numId="20" w16cid:durableId="99108460">
    <w:abstractNumId w:val="20"/>
  </w:num>
  <w:num w:numId="21" w16cid:durableId="637684059">
    <w:abstractNumId w:val="3"/>
  </w:num>
  <w:num w:numId="22" w16cid:durableId="1995254504">
    <w:abstractNumId w:val="14"/>
  </w:num>
  <w:num w:numId="23" w16cid:durableId="892546606">
    <w:abstractNumId w:val="10"/>
  </w:num>
  <w:num w:numId="24" w16cid:durableId="1465388059">
    <w:abstractNumId w:val="8"/>
  </w:num>
  <w:num w:numId="25" w16cid:durableId="710883844">
    <w:abstractNumId w:val="27"/>
  </w:num>
  <w:num w:numId="26" w16cid:durableId="569925077">
    <w:abstractNumId w:val="1"/>
  </w:num>
  <w:num w:numId="27" w16cid:durableId="335545355">
    <w:abstractNumId w:val="19"/>
  </w:num>
  <w:num w:numId="28" w16cid:durableId="1861965317">
    <w:abstractNumId w:val="15"/>
  </w:num>
  <w:num w:numId="29" w16cid:durableId="1930967222">
    <w:abstractNumId w:val="26"/>
  </w:num>
  <w:num w:numId="30" w16cid:durableId="1468890056">
    <w:abstractNumId w:val="25"/>
  </w:num>
  <w:num w:numId="31" w16cid:durableId="2031222940">
    <w:abstractNumId w:val="6"/>
  </w:num>
  <w:num w:numId="32" w16cid:durableId="924218407">
    <w:abstractNumId w:val="16"/>
  </w:num>
  <w:num w:numId="33" w16cid:durableId="1011031091">
    <w:abstractNumId w:val="11"/>
  </w:num>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9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0F5"/>
    <w:rsid w:val="00012C4C"/>
    <w:rsid w:val="0001317D"/>
    <w:rsid w:val="00015942"/>
    <w:rsid w:val="00035C18"/>
    <w:rsid w:val="00036401"/>
    <w:rsid w:val="000421A0"/>
    <w:rsid w:val="00051A58"/>
    <w:rsid w:val="00055F01"/>
    <w:rsid w:val="00062A1D"/>
    <w:rsid w:val="00063AA9"/>
    <w:rsid w:val="00066806"/>
    <w:rsid w:val="00073D50"/>
    <w:rsid w:val="000A2346"/>
    <w:rsid w:val="000A3C59"/>
    <w:rsid w:val="000A545E"/>
    <w:rsid w:val="000D173B"/>
    <w:rsid w:val="000D210E"/>
    <w:rsid w:val="000D4EEE"/>
    <w:rsid w:val="000E08BA"/>
    <w:rsid w:val="000E09AB"/>
    <w:rsid w:val="000E595B"/>
    <w:rsid w:val="000F3F5E"/>
    <w:rsid w:val="000F6C27"/>
    <w:rsid w:val="001250DA"/>
    <w:rsid w:val="00136FE0"/>
    <w:rsid w:val="00137C74"/>
    <w:rsid w:val="001474F8"/>
    <w:rsid w:val="00147B2B"/>
    <w:rsid w:val="001511D0"/>
    <w:rsid w:val="00155310"/>
    <w:rsid w:val="00166D30"/>
    <w:rsid w:val="00167EB9"/>
    <w:rsid w:val="001726CE"/>
    <w:rsid w:val="00177A0D"/>
    <w:rsid w:val="00180C8A"/>
    <w:rsid w:val="0018379A"/>
    <w:rsid w:val="001875DF"/>
    <w:rsid w:val="001A40E0"/>
    <w:rsid w:val="001A61E1"/>
    <w:rsid w:val="001B4C1D"/>
    <w:rsid w:val="001C7B9D"/>
    <w:rsid w:val="001D0E2F"/>
    <w:rsid w:val="001F5257"/>
    <w:rsid w:val="00202F5C"/>
    <w:rsid w:val="00203372"/>
    <w:rsid w:val="00205210"/>
    <w:rsid w:val="00207368"/>
    <w:rsid w:val="002237DB"/>
    <w:rsid w:val="002400E3"/>
    <w:rsid w:val="00242195"/>
    <w:rsid w:val="002617FB"/>
    <w:rsid w:val="00264B55"/>
    <w:rsid w:val="00273635"/>
    <w:rsid w:val="00273F78"/>
    <w:rsid w:val="00274EEF"/>
    <w:rsid w:val="0027656E"/>
    <w:rsid w:val="002811A1"/>
    <w:rsid w:val="00287012"/>
    <w:rsid w:val="00293887"/>
    <w:rsid w:val="002A56DE"/>
    <w:rsid w:val="002A6A36"/>
    <w:rsid w:val="002B69FE"/>
    <w:rsid w:val="002C2636"/>
    <w:rsid w:val="002D4A13"/>
    <w:rsid w:val="002D5A21"/>
    <w:rsid w:val="002E0BA7"/>
    <w:rsid w:val="002E1520"/>
    <w:rsid w:val="002F652F"/>
    <w:rsid w:val="00312DA4"/>
    <w:rsid w:val="003135BC"/>
    <w:rsid w:val="00315E4F"/>
    <w:rsid w:val="003221D8"/>
    <w:rsid w:val="00326ED9"/>
    <w:rsid w:val="00351245"/>
    <w:rsid w:val="00360636"/>
    <w:rsid w:val="003631B5"/>
    <w:rsid w:val="00365D59"/>
    <w:rsid w:val="00382626"/>
    <w:rsid w:val="00386759"/>
    <w:rsid w:val="0038747A"/>
    <w:rsid w:val="00393D1C"/>
    <w:rsid w:val="00394554"/>
    <w:rsid w:val="003A241E"/>
    <w:rsid w:val="003A2C6A"/>
    <w:rsid w:val="003A2E9D"/>
    <w:rsid w:val="003A41C8"/>
    <w:rsid w:val="003B7A21"/>
    <w:rsid w:val="003D527F"/>
    <w:rsid w:val="003D66B4"/>
    <w:rsid w:val="003E7438"/>
    <w:rsid w:val="003F3C46"/>
    <w:rsid w:val="003F4A41"/>
    <w:rsid w:val="003F4A48"/>
    <w:rsid w:val="003F5B1C"/>
    <w:rsid w:val="00405CEE"/>
    <w:rsid w:val="00410216"/>
    <w:rsid w:val="0042352E"/>
    <w:rsid w:val="004250E1"/>
    <w:rsid w:val="004410B8"/>
    <w:rsid w:val="00444908"/>
    <w:rsid w:val="00446F1E"/>
    <w:rsid w:val="004750AA"/>
    <w:rsid w:val="00496D23"/>
    <w:rsid w:val="004A1AE4"/>
    <w:rsid w:val="004B1A96"/>
    <w:rsid w:val="004B3048"/>
    <w:rsid w:val="004B543E"/>
    <w:rsid w:val="004C703A"/>
    <w:rsid w:val="004D1C58"/>
    <w:rsid w:val="004D241C"/>
    <w:rsid w:val="004E2F12"/>
    <w:rsid w:val="004F145D"/>
    <w:rsid w:val="004F283B"/>
    <w:rsid w:val="004F28CB"/>
    <w:rsid w:val="004F490E"/>
    <w:rsid w:val="004F5EB6"/>
    <w:rsid w:val="004F794A"/>
    <w:rsid w:val="004F7A75"/>
    <w:rsid w:val="00512D6A"/>
    <w:rsid w:val="00522EF6"/>
    <w:rsid w:val="00533CEF"/>
    <w:rsid w:val="00533EA7"/>
    <w:rsid w:val="00546A7C"/>
    <w:rsid w:val="00563247"/>
    <w:rsid w:val="00564B1E"/>
    <w:rsid w:val="00580620"/>
    <w:rsid w:val="0058079A"/>
    <w:rsid w:val="005858E6"/>
    <w:rsid w:val="0059264A"/>
    <w:rsid w:val="00597B7C"/>
    <w:rsid w:val="005D4D21"/>
    <w:rsid w:val="005D506C"/>
    <w:rsid w:val="005D50C6"/>
    <w:rsid w:val="005E3E80"/>
    <w:rsid w:val="005E4985"/>
    <w:rsid w:val="005E77C6"/>
    <w:rsid w:val="005F21F3"/>
    <w:rsid w:val="00607BBB"/>
    <w:rsid w:val="006130C8"/>
    <w:rsid w:val="00615AA1"/>
    <w:rsid w:val="00620A60"/>
    <w:rsid w:val="00622CC8"/>
    <w:rsid w:val="0064033A"/>
    <w:rsid w:val="00665F8A"/>
    <w:rsid w:val="0067577B"/>
    <w:rsid w:val="00675C62"/>
    <w:rsid w:val="0067742E"/>
    <w:rsid w:val="0068762A"/>
    <w:rsid w:val="006A01F5"/>
    <w:rsid w:val="006B3F00"/>
    <w:rsid w:val="006B5FE6"/>
    <w:rsid w:val="006B6081"/>
    <w:rsid w:val="006C1B99"/>
    <w:rsid w:val="006C5392"/>
    <w:rsid w:val="006D11CD"/>
    <w:rsid w:val="006E2120"/>
    <w:rsid w:val="006E41EC"/>
    <w:rsid w:val="00700109"/>
    <w:rsid w:val="00710F12"/>
    <w:rsid w:val="00715561"/>
    <w:rsid w:val="0072138D"/>
    <w:rsid w:val="00722F9D"/>
    <w:rsid w:val="00723F17"/>
    <w:rsid w:val="00725093"/>
    <w:rsid w:val="00734B53"/>
    <w:rsid w:val="00740D5E"/>
    <w:rsid w:val="00763D71"/>
    <w:rsid w:val="007874E4"/>
    <w:rsid w:val="007929A7"/>
    <w:rsid w:val="00796269"/>
    <w:rsid w:val="007A0196"/>
    <w:rsid w:val="007A1561"/>
    <w:rsid w:val="007B076F"/>
    <w:rsid w:val="007B51B4"/>
    <w:rsid w:val="007B5B43"/>
    <w:rsid w:val="007C427F"/>
    <w:rsid w:val="007D1D49"/>
    <w:rsid w:val="007E4462"/>
    <w:rsid w:val="007E44DA"/>
    <w:rsid w:val="007E4A34"/>
    <w:rsid w:val="007F3E5A"/>
    <w:rsid w:val="008055C6"/>
    <w:rsid w:val="00812C99"/>
    <w:rsid w:val="00815BCA"/>
    <w:rsid w:val="008352CA"/>
    <w:rsid w:val="00837514"/>
    <w:rsid w:val="00846311"/>
    <w:rsid w:val="00856A84"/>
    <w:rsid w:val="008570EA"/>
    <w:rsid w:val="00860911"/>
    <w:rsid w:val="00862CC8"/>
    <w:rsid w:val="0086423A"/>
    <w:rsid w:val="00870F5B"/>
    <w:rsid w:val="00881198"/>
    <w:rsid w:val="00883BDA"/>
    <w:rsid w:val="008942D3"/>
    <w:rsid w:val="008A0349"/>
    <w:rsid w:val="008A307B"/>
    <w:rsid w:val="008A6003"/>
    <w:rsid w:val="008B1444"/>
    <w:rsid w:val="008B2CAD"/>
    <w:rsid w:val="008C0A8D"/>
    <w:rsid w:val="008D4380"/>
    <w:rsid w:val="008E3574"/>
    <w:rsid w:val="008E4A30"/>
    <w:rsid w:val="008F7743"/>
    <w:rsid w:val="00906CA9"/>
    <w:rsid w:val="009074A3"/>
    <w:rsid w:val="009200BB"/>
    <w:rsid w:val="00933B35"/>
    <w:rsid w:val="00933BDA"/>
    <w:rsid w:val="00937426"/>
    <w:rsid w:val="00944A4E"/>
    <w:rsid w:val="00950E18"/>
    <w:rsid w:val="00955A69"/>
    <w:rsid w:val="009567FD"/>
    <w:rsid w:val="009578F9"/>
    <w:rsid w:val="00960296"/>
    <w:rsid w:val="0096390F"/>
    <w:rsid w:val="009765D7"/>
    <w:rsid w:val="009839B9"/>
    <w:rsid w:val="009B239F"/>
    <w:rsid w:val="009B533E"/>
    <w:rsid w:val="009B57F4"/>
    <w:rsid w:val="009B750B"/>
    <w:rsid w:val="009C3254"/>
    <w:rsid w:val="009D3756"/>
    <w:rsid w:val="009E293B"/>
    <w:rsid w:val="009E3377"/>
    <w:rsid w:val="009E3679"/>
    <w:rsid w:val="009E485E"/>
    <w:rsid w:val="009F0E13"/>
    <w:rsid w:val="009F1F2B"/>
    <w:rsid w:val="009F2FC5"/>
    <w:rsid w:val="00A012D1"/>
    <w:rsid w:val="00A10F4E"/>
    <w:rsid w:val="00A21983"/>
    <w:rsid w:val="00A350C6"/>
    <w:rsid w:val="00A41F3F"/>
    <w:rsid w:val="00A539D7"/>
    <w:rsid w:val="00A55EB9"/>
    <w:rsid w:val="00A5761D"/>
    <w:rsid w:val="00A74543"/>
    <w:rsid w:val="00A7544A"/>
    <w:rsid w:val="00A76AD7"/>
    <w:rsid w:val="00A803FA"/>
    <w:rsid w:val="00A80B65"/>
    <w:rsid w:val="00A830F5"/>
    <w:rsid w:val="00A833BF"/>
    <w:rsid w:val="00A83BBB"/>
    <w:rsid w:val="00A9395B"/>
    <w:rsid w:val="00A97CE8"/>
    <w:rsid w:val="00A97DA8"/>
    <w:rsid w:val="00AA7BDA"/>
    <w:rsid w:val="00AB45CD"/>
    <w:rsid w:val="00AB51E3"/>
    <w:rsid w:val="00AC04BA"/>
    <w:rsid w:val="00AC328A"/>
    <w:rsid w:val="00AC3F3A"/>
    <w:rsid w:val="00AC55F7"/>
    <w:rsid w:val="00AC76EC"/>
    <w:rsid w:val="00AD0C52"/>
    <w:rsid w:val="00AE48FB"/>
    <w:rsid w:val="00AF599A"/>
    <w:rsid w:val="00B02602"/>
    <w:rsid w:val="00B06D3A"/>
    <w:rsid w:val="00B211F1"/>
    <w:rsid w:val="00B22147"/>
    <w:rsid w:val="00B26273"/>
    <w:rsid w:val="00B27505"/>
    <w:rsid w:val="00B320B9"/>
    <w:rsid w:val="00B36B26"/>
    <w:rsid w:val="00B401C7"/>
    <w:rsid w:val="00B43529"/>
    <w:rsid w:val="00B44A2C"/>
    <w:rsid w:val="00B528D6"/>
    <w:rsid w:val="00B56660"/>
    <w:rsid w:val="00B64152"/>
    <w:rsid w:val="00B64205"/>
    <w:rsid w:val="00B7426E"/>
    <w:rsid w:val="00B870A3"/>
    <w:rsid w:val="00BC37AD"/>
    <w:rsid w:val="00BC64C1"/>
    <w:rsid w:val="00BC7DE2"/>
    <w:rsid w:val="00BD18CF"/>
    <w:rsid w:val="00BD36D1"/>
    <w:rsid w:val="00BE4AAF"/>
    <w:rsid w:val="00BF1BAB"/>
    <w:rsid w:val="00BF4A8F"/>
    <w:rsid w:val="00C030FD"/>
    <w:rsid w:val="00C047B3"/>
    <w:rsid w:val="00C0713A"/>
    <w:rsid w:val="00C1222F"/>
    <w:rsid w:val="00C1721B"/>
    <w:rsid w:val="00C17638"/>
    <w:rsid w:val="00C3050F"/>
    <w:rsid w:val="00C305C7"/>
    <w:rsid w:val="00C43CED"/>
    <w:rsid w:val="00C53BA4"/>
    <w:rsid w:val="00C61835"/>
    <w:rsid w:val="00C62047"/>
    <w:rsid w:val="00C63A62"/>
    <w:rsid w:val="00C650AA"/>
    <w:rsid w:val="00C805F2"/>
    <w:rsid w:val="00C87AD5"/>
    <w:rsid w:val="00C9315A"/>
    <w:rsid w:val="00CA6A7B"/>
    <w:rsid w:val="00CB0CEA"/>
    <w:rsid w:val="00CC1BAD"/>
    <w:rsid w:val="00CC6733"/>
    <w:rsid w:val="00CD27E0"/>
    <w:rsid w:val="00CE0521"/>
    <w:rsid w:val="00CE3C88"/>
    <w:rsid w:val="00CE58F4"/>
    <w:rsid w:val="00CF1E84"/>
    <w:rsid w:val="00D00452"/>
    <w:rsid w:val="00D00503"/>
    <w:rsid w:val="00D03A24"/>
    <w:rsid w:val="00D12C46"/>
    <w:rsid w:val="00D36238"/>
    <w:rsid w:val="00D51A47"/>
    <w:rsid w:val="00D52F99"/>
    <w:rsid w:val="00D56908"/>
    <w:rsid w:val="00D571FA"/>
    <w:rsid w:val="00D572DD"/>
    <w:rsid w:val="00D5776D"/>
    <w:rsid w:val="00D64649"/>
    <w:rsid w:val="00D662E3"/>
    <w:rsid w:val="00D71819"/>
    <w:rsid w:val="00D73073"/>
    <w:rsid w:val="00D73F87"/>
    <w:rsid w:val="00D76628"/>
    <w:rsid w:val="00D83400"/>
    <w:rsid w:val="00D879D4"/>
    <w:rsid w:val="00D94085"/>
    <w:rsid w:val="00D97281"/>
    <w:rsid w:val="00DB0793"/>
    <w:rsid w:val="00DB2F86"/>
    <w:rsid w:val="00DD30E2"/>
    <w:rsid w:val="00DD5D33"/>
    <w:rsid w:val="00DE407A"/>
    <w:rsid w:val="00DE753C"/>
    <w:rsid w:val="00E015AB"/>
    <w:rsid w:val="00E03D58"/>
    <w:rsid w:val="00E07D92"/>
    <w:rsid w:val="00E116B2"/>
    <w:rsid w:val="00E3170B"/>
    <w:rsid w:val="00E357BA"/>
    <w:rsid w:val="00E41628"/>
    <w:rsid w:val="00E4639D"/>
    <w:rsid w:val="00E46EA0"/>
    <w:rsid w:val="00E93BEE"/>
    <w:rsid w:val="00EB5EF0"/>
    <w:rsid w:val="00EC5485"/>
    <w:rsid w:val="00ED0270"/>
    <w:rsid w:val="00EE0CB3"/>
    <w:rsid w:val="00EE593E"/>
    <w:rsid w:val="00EF0AD1"/>
    <w:rsid w:val="00EF1D7D"/>
    <w:rsid w:val="00EF25C3"/>
    <w:rsid w:val="00F144C5"/>
    <w:rsid w:val="00F302C9"/>
    <w:rsid w:val="00F303B9"/>
    <w:rsid w:val="00F33FAF"/>
    <w:rsid w:val="00F3658E"/>
    <w:rsid w:val="00F375E0"/>
    <w:rsid w:val="00F42F33"/>
    <w:rsid w:val="00F4498C"/>
    <w:rsid w:val="00F5530C"/>
    <w:rsid w:val="00F62E2B"/>
    <w:rsid w:val="00F63EEA"/>
    <w:rsid w:val="00F720D8"/>
    <w:rsid w:val="00F730E4"/>
    <w:rsid w:val="00F73A5C"/>
    <w:rsid w:val="00F9607F"/>
    <w:rsid w:val="00F9718F"/>
    <w:rsid w:val="00FA1F8A"/>
    <w:rsid w:val="00FA5953"/>
    <w:rsid w:val="00FA5D91"/>
    <w:rsid w:val="00FB4A62"/>
    <w:rsid w:val="00FB77F8"/>
    <w:rsid w:val="00FC3624"/>
    <w:rsid w:val="00FD4E95"/>
    <w:rsid w:val="0DA190A0"/>
    <w:rsid w:val="16DF5357"/>
    <w:rsid w:val="1E3458D2"/>
    <w:rsid w:val="22A86C99"/>
    <w:rsid w:val="301D3979"/>
    <w:rsid w:val="37BC4C14"/>
    <w:rsid w:val="46818F15"/>
    <w:rsid w:val="4F91B9B3"/>
    <w:rsid w:val="5903B38C"/>
    <w:rsid w:val="62C64E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A7B5A"/>
  <w15:chartTrackingRefBased/>
  <w15:docId w15:val="{985E7684-DFEC-469D-BEC7-C56C122255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9C3254"/>
  </w:style>
  <w:style w:type="paragraph" w:styleId="Pealkiri1">
    <w:name w:val="heading 1"/>
    <w:basedOn w:val="Normaallaad"/>
    <w:next w:val="Normaallaad"/>
    <w:link w:val="Pealkiri1Mrk"/>
    <w:uiPriority w:val="9"/>
    <w:qFormat/>
    <w:rsid w:val="00A830F5"/>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830F5"/>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830F5"/>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830F5"/>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830F5"/>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830F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830F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830F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830F5"/>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A830F5"/>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A830F5"/>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A830F5"/>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A830F5"/>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A830F5"/>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A830F5"/>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A830F5"/>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A830F5"/>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A830F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830F5"/>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A830F5"/>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A830F5"/>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A830F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830F5"/>
    <w:pPr>
      <w:spacing w:before="160"/>
      <w:jc w:val="center"/>
    </w:pPr>
    <w:rPr>
      <w:i/>
      <w:iCs/>
      <w:color w:val="404040" w:themeColor="text1" w:themeTint="BF"/>
    </w:rPr>
  </w:style>
  <w:style w:type="character" w:styleId="TsitaatMrk" w:customStyle="1">
    <w:name w:val="Tsitaat Märk"/>
    <w:basedOn w:val="Liguvaikefont"/>
    <w:link w:val="Tsitaat"/>
    <w:uiPriority w:val="29"/>
    <w:rsid w:val="00A830F5"/>
    <w:rPr>
      <w:i/>
      <w:iCs/>
      <w:color w:val="404040" w:themeColor="text1" w:themeTint="BF"/>
    </w:rPr>
  </w:style>
  <w:style w:type="paragraph" w:styleId="Loendilik">
    <w:name w:val="List Paragraph"/>
    <w:basedOn w:val="Normaallaad"/>
    <w:uiPriority w:val="34"/>
    <w:qFormat/>
    <w:rsid w:val="00A830F5"/>
    <w:pPr>
      <w:ind w:left="720"/>
      <w:contextualSpacing/>
    </w:pPr>
  </w:style>
  <w:style w:type="character" w:styleId="Selgeltmrgatavrhutus">
    <w:name w:val="Intense Emphasis"/>
    <w:basedOn w:val="Liguvaikefont"/>
    <w:uiPriority w:val="21"/>
    <w:qFormat/>
    <w:rsid w:val="00A830F5"/>
    <w:rPr>
      <w:i/>
      <w:iCs/>
      <w:color w:val="0F4761" w:themeColor="accent1" w:themeShade="BF"/>
    </w:rPr>
  </w:style>
  <w:style w:type="paragraph" w:styleId="Selgeltmrgatavtsitaat">
    <w:name w:val="Intense Quote"/>
    <w:basedOn w:val="Normaallaad"/>
    <w:next w:val="Normaallaad"/>
    <w:link w:val="SelgeltmrgatavtsitaatMrk"/>
    <w:uiPriority w:val="30"/>
    <w:qFormat/>
    <w:rsid w:val="00A830F5"/>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A830F5"/>
    <w:rPr>
      <w:i/>
      <w:iCs/>
      <w:color w:val="0F4761" w:themeColor="accent1" w:themeShade="BF"/>
    </w:rPr>
  </w:style>
  <w:style w:type="character" w:styleId="Selgeltmrgatavviide">
    <w:name w:val="Intense Reference"/>
    <w:basedOn w:val="Liguvaikefont"/>
    <w:uiPriority w:val="32"/>
    <w:qFormat/>
    <w:rsid w:val="00A830F5"/>
    <w:rPr>
      <w:b/>
      <w:bCs/>
      <w:smallCaps/>
      <w:color w:val="0F4761" w:themeColor="accent1" w:themeShade="BF"/>
      <w:spacing w:val="5"/>
    </w:rPr>
  </w:style>
  <w:style w:type="character" w:styleId="Kommentaariviide">
    <w:name w:val="annotation reference"/>
    <w:basedOn w:val="Liguvaikefont"/>
    <w:uiPriority w:val="99"/>
    <w:semiHidden/>
    <w:unhideWhenUsed/>
    <w:rsid w:val="009C3254"/>
    <w:rPr>
      <w:sz w:val="16"/>
      <w:szCs w:val="16"/>
    </w:rPr>
  </w:style>
  <w:style w:type="paragraph" w:styleId="Kommentaaritekst">
    <w:name w:val="annotation text"/>
    <w:basedOn w:val="Normaallaad"/>
    <w:link w:val="KommentaaritekstMrk"/>
    <w:uiPriority w:val="99"/>
    <w:unhideWhenUsed/>
    <w:rsid w:val="009C3254"/>
    <w:pPr>
      <w:spacing w:after="180" w:line="240" w:lineRule="auto"/>
      <w:ind w:left="10" w:hanging="10"/>
    </w:pPr>
    <w:rPr>
      <w:rFonts w:ascii="Times New Roman" w:hAnsi="Times New Roman" w:eastAsia="Times New Roman" w:cs="Times New Roman"/>
      <w:color w:val="000000"/>
      <w:sz w:val="20"/>
      <w:szCs w:val="20"/>
      <w:lang w:eastAsia="et-EE"/>
    </w:rPr>
  </w:style>
  <w:style w:type="character" w:styleId="KommentaaritekstMrk" w:customStyle="1">
    <w:name w:val="Kommentaari tekst Märk"/>
    <w:basedOn w:val="Liguvaikefont"/>
    <w:link w:val="Kommentaaritekst"/>
    <w:uiPriority w:val="99"/>
    <w:rsid w:val="009C3254"/>
    <w:rPr>
      <w:rFonts w:ascii="Times New Roman" w:hAnsi="Times New Roman" w:eastAsia="Times New Roman" w:cs="Times New Roman"/>
      <w:color w:val="000000"/>
      <w:sz w:val="20"/>
      <w:szCs w:val="20"/>
      <w:lang w:eastAsia="et-EE"/>
    </w:rPr>
  </w:style>
  <w:style w:type="character" w:styleId="Hperlink">
    <w:name w:val="Hyperlink"/>
    <w:basedOn w:val="Liguvaikefont"/>
    <w:uiPriority w:val="99"/>
    <w:unhideWhenUsed/>
    <w:rsid w:val="009C3254"/>
    <w:rPr>
      <w:color w:val="467886" w:themeColor="hyperlink"/>
      <w:u w:val="single"/>
    </w:rPr>
  </w:style>
  <w:style w:type="paragraph" w:styleId="Kommentaariteema">
    <w:name w:val="annotation subject"/>
    <w:basedOn w:val="Kommentaaritekst"/>
    <w:next w:val="Kommentaaritekst"/>
    <w:link w:val="KommentaariteemaMrk"/>
    <w:uiPriority w:val="99"/>
    <w:semiHidden/>
    <w:unhideWhenUsed/>
    <w:rsid w:val="0001317D"/>
    <w:pPr>
      <w:spacing w:after="160"/>
      <w:ind w:left="0" w:firstLine="0"/>
    </w:pPr>
    <w:rPr>
      <w:rFonts w:asciiTheme="minorHAnsi" w:hAnsiTheme="minorHAnsi" w:eastAsiaTheme="minorHAnsi" w:cstheme="minorBidi"/>
      <w:b/>
      <w:bCs/>
      <w:color w:val="auto"/>
      <w:lang w:eastAsia="en-US"/>
    </w:rPr>
  </w:style>
  <w:style w:type="character" w:styleId="KommentaariteemaMrk" w:customStyle="1">
    <w:name w:val="Kommentaari teema Märk"/>
    <w:basedOn w:val="KommentaaritekstMrk"/>
    <w:link w:val="Kommentaariteema"/>
    <w:uiPriority w:val="99"/>
    <w:semiHidden/>
    <w:rsid w:val="0001317D"/>
    <w:rPr>
      <w:rFonts w:ascii="Times New Roman" w:hAnsi="Times New Roman" w:eastAsia="Times New Roman" w:cs="Times New Roman"/>
      <w:b/>
      <w:bCs/>
      <w:color w:val="000000"/>
      <w:sz w:val="20"/>
      <w:szCs w:val="20"/>
      <w:lang w:eastAsia="et-EE"/>
    </w:rPr>
  </w:style>
  <w:style w:type="paragraph" w:styleId="Redaktsioon">
    <w:name w:val="Revision"/>
    <w:hidden/>
    <w:uiPriority w:val="99"/>
    <w:semiHidden/>
    <w:rsid w:val="00937426"/>
    <w:pPr>
      <w:spacing w:after="0" w:line="240" w:lineRule="auto"/>
    </w:pPr>
  </w:style>
  <w:style w:type="paragraph" w:styleId="Vahedeta">
    <w:name w:val="No Spacing"/>
    <w:uiPriority w:val="1"/>
    <w:qFormat/>
    <w:rsid w:val="002E1520"/>
    <w:pPr>
      <w:spacing w:after="0" w:line="240" w:lineRule="auto"/>
    </w:pPr>
  </w:style>
  <w:style w:type="paragraph" w:styleId="Normaallaadveeb">
    <w:name w:val="Normal (Web)"/>
    <w:basedOn w:val="Normaallaad"/>
    <w:uiPriority w:val="99"/>
    <w:unhideWhenUsed/>
    <w:rsid w:val="000E08BA"/>
    <w:pPr>
      <w:spacing w:before="100" w:beforeAutospacing="1" w:after="100" w:afterAutospacing="1" w:line="240" w:lineRule="auto"/>
    </w:pPr>
    <w:rPr>
      <w:rFonts w:ascii="Times New Roman" w:hAnsi="Times New Roman" w:eastAsia="Times New Roman" w:cs="Times New Roman"/>
      <w:kern w:val="0"/>
      <w:sz w:val="24"/>
      <w:szCs w:val="24"/>
      <w:lang w:eastAsia="et-EE"/>
      <w14:ligatures w14:val="none"/>
    </w:rPr>
  </w:style>
  <w:style w:type="paragraph" w:styleId="Pis">
    <w:name w:val="header"/>
    <w:basedOn w:val="Normaallaad"/>
    <w:link w:val="PisMrk"/>
    <w:uiPriority w:val="99"/>
    <w:unhideWhenUsed/>
    <w:rsid w:val="00CA6A7B"/>
    <w:pPr>
      <w:tabs>
        <w:tab w:val="center" w:pos="4536"/>
        <w:tab w:val="right" w:pos="9072"/>
      </w:tabs>
      <w:spacing w:after="0" w:line="240" w:lineRule="auto"/>
    </w:pPr>
  </w:style>
  <w:style w:type="character" w:styleId="PisMrk" w:customStyle="1">
    <w:name w:val="Päis Märk"/>
    <w:basedOn w:val="Liguvaikefont"/>
    <w:link w:val="Pis"/>
    <w:uiPriority w:val="99"/>
    <w:rsid w:val="00CA6A7B"/>
  </w:style>
  <w:style w:type="paragraph" w:styleId="Jalus">
    <w:name w:val="footer"/>
    <w:basedOn w:val="Normaallaad"/>
    <w:link w:val="JalusMrk"/>
    <w:uiPriority w:val="99"/>
    <w:unhideWhenUsed/>
    <w:rsid w:val="00CA6A7B"/>
    <w:pPr>
      <w:tabs>
        <w:tab w:val="center" w:pos="4536"/>
        <w:tab w:val="right" w:pos="9072"/>
      </w:tabs>
      <w:spacing w:after="0" w:line="240" w:lineRule="auto"/>
    </w:pPr>
  </w:style>
  <w:style w:type="character" w:styleId="JalusMrk" w:customStyle="1">
    <w:name w:val="Jalus Märk"/>
    <w:basedOn w:val="Liguvaikefont"/>
    <w:link w:val="Jalus"/>
    <w:uiPriority w:val="99"/>
    <w:rsid w:val="00CA6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85407">
      <w:bodyDiv w:val="1"/>
      <w:marLeft w:val="0"/>
      <w:marRight w:val="0"/>
      <w:marTop w:val="0"/>
      <w:marBottom w:val="0"/>
      <w:divBdr>
        <w:top w:val="none" w:sz="0" w:space="0" w:color="auto"/>
        <w:left w:val="none" w:sz="0" w:space="0" w:color="auto"/>
        <w:bottom w:val="none" w:sz="0" w:space="0" w:color="auto"/>
        <w:right w:val="none" w:sz="0" w:space="0" w:color="auto"/>
      </w:divBdr>
    </w:div>
    <w:div w:id="1388844979">
      <w:bodyDiv w:val="1"/>
      <w:marLeft w:val="0"/>
      <w:marRight w:val="0"/>
      <w:marTop w:val="0"/>
      <w:marBottom w:val="0"/>
      <w:divBdr>
        <w:top w:val="none" w:sz="0" w:space="0" w:color="auto"/>
        <w:left w:val="none" w:sz="0" w:space="0" w:color="auto"/>
        <w:bottom w:val="none" w:sz="0" w:space="0" w:color="auto"/>
        <w:right w:val="none" w:sz="0" w:space="0" w:color="auto"/>
      </w:divBdr>
    </w:div>
    <w:div w:id="212476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omments" Target="comments.xml" Id="Rdbc922aa7b65483c" /><Relationship Type="http://schemas.microsoft.com/office/2011/relationships/people" Target="people.xml" Id="R11eb60cadaf844fc" /><Relationship Type="http://schemas.microsoft.com/office/2011/relationships/commentsExtended" Target="commentsExtended.xml" Id="Rc1f80f66292a4bfb" /><Relationship Type="http://schemas.microsoft.com/office/2016/09/relationships/commentsIds" Target="commentsIds.xml" Id="Rc7fda5d7de6f4e4c" /><Relationship Type="http://schemas.microsoft.com/office/2018/08/relationships/commentsExtensible" Target="commentsExtensible.xml" Id="Rd39cb9f8a1ee43a0"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8A9B40-E479-4E49-974F-D0FE0A08B266}">
  <ds:schemaRefs>
    <ds:schemaRef ds:uri="http://schemas.openxmlformats.org/officeDocument/2006/bibliography"/>
  </ds:schemaRefs>
</ds:datastoreItem>
</file>

<file path=customXml/itemProps2.xml><?xml version="1.0" encoding="utf-8"?>
<ds:datastoreItem xmlns:ds="http://schemas.openxmlformats.org/officeDocument/2006/customXml" ds:itemID="{4ADEDC2E-1A7A-4896-B509-4A1F09760038}"/>
</file>

<file path=customXml/itemProps3.xml><?xml version="1.0" encoding="utf-8"?>
<ds:datastoreItem xmlns:ds="http://schemas.openxmlformats.org/officeDocument/2006/customXml" ds:itemID="{BD98BF7E-8C8E-47C5-8851-6D6E3383D3BD}"/>
</file>

<file path=customXml/itemProps4.xml><?xml version="1.0" encoding="utf-8"?>
<ds:datastoreItem xmlns:ds="http://schemas.openxmlformats.org/officeDocument/2006/customXml" ds:itemID="{758B94A7-80C3-4CEA-857E-A1C5CEA9A4E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AÕKS EN</dc:title>
  <dc:subject/>
  <dc:creator>Mikk Toim</dc:creator>
  <dc:description/>
  <cp:lastModifiedBy>Markus Ühtigi - JUSTDIGI</cp:lastModifiedBy>
  <cp:revision>5</cp:revision>
  <dcterms:created xsi:type="dcterms:W3CDTF">2025-12-02T12:25:00Z</dcterms:created>
  <dcterms:modified xsi:type="dcterms:W3CDTF">2025-12-05T11:36:38Z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2025-07-30T13:48:03Z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aeff4af3-f9a2-463c-90e2-de985bbbce6f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